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42E" w:rsidRDefault="0048142E" w:rsidP="001028D7">
      <w:pPr>
        <w:tabs>
          <w:tab w:val="left" w:pos="5310"/>
        </w:tabs>
      </w:pPr>
    </w:p>
    <w:p w:rsidR="0048142E" w:rsidRDefault="0048142E" w:rsidP="008A21BC">
      <w:pPr>
        <w:ind w:left="1710" w:hanging="1710"/>
        <w:jc w:val="both"/>
        <w:rPr>
          <w:rFonts w:ascii="Arial" w:hAnsi="Arial" w:cs="Arial"/>
          <w:sz w:val="20"/>
        </w:rPr>
      </w:pPr>
      <w:r>
        <w:rPr>
          <w:b/>
        </w:rPr>
        <w:t>Title:</w:t>
      </w:r>
      <w:r>
        <w:t xml:space="preserve"> </w:t>
      </w:r>
      <w:r>
        <w:tab/>
      </w:r>
      <w:r>
        <w:rPr>
          <w:rFonts w:ascii="Arial" w:hAnsi="Arial" w:cs="Arial"/>
          <w:sz w:val="20"/>
        </w:rPr>
        <w:t>Process for</w:t>
      </w:r>
      <w:r w:rsidR="00CA473F">
        <w:rPr>
          <w:rFonts w:ascii="Arial" w:hAnsi="Arial" w:cs="Arial"/>
          <w:sz w:val="20"/>
        </w:rPr>
        <w:t xml:space="preserve"> coordinating </w:t>
      </w:r>
      <w:r w:rsidR="00EC790A">
        <w:rPr>
          <w:rFonts w:ascii="Arial" w:hAnsi="Arial" w:cs="Arial"/>
          <w:sz w:val="20"/>
        </w:rPr>
        <w:t xml:space="preserve">consolidated </w:t>
      </w:r>
      <w:r w:rsidR="00CA473F">
        <w:rPr>
          <w:rFonts w:ascii="Arial" w:hAnsi="Arial" w:cs="Arial"/>
          <w:sz w:val="20"/>
        </w:rPr>
        <w:t xml:space="preserve">MSG-3 derived </w:t>
      </w:r>
      <w:r w:rsidR="00EC790A">
        <w:rPr>
          <w:rFonts w:ascii="Arial" w:hAnsi="Arial" w:cs="Arial"/>
          <w:sz w:val="20"/>
        </w:rPr>
        <w:t xml:space="preserve">tasks </w:t>
      </w:r>
      <w:r>
        <w:rPr>
          <w:rFonts w:ascii="Arial" w:hAnsi="Arial" w:cs="Arial"/>
          <w:sz w:val="20"/>
        </w:rPr>
        <w:t xml:space="preserve"> </w:t>
      </w:r>
      <w:r w:rsidR="00F6319C">
        <w:rPr>
          <w:rFonts w:ascii="Arial" w:hAnsi="Arial" w:cs="Arial"/>
          <w:sz w:val="20"/>
        </w:rPr>
        <w:t xml:space="preserve">(MRBR tasks) </w:t>
      </w:r>
      <w:r>
        <w:rPr>
          <w:rFonts w:ascii="Arial" w:hAnsi="Arial" w:cs="Arial"/>
          <w:sz w:val="20"/>
        </w:rPr>
        <w:t xml:space="preserve">with Certification </w:t>
      </w:r>
      <w:r w:rsidR="00F6319C">
        <w:rPr>
          <w:rFonts w:ascii="Arial" w:hAnsi="Arial" w:cs="Arial"/>
          <w:sz w:val="20"/>
        </w:rPr>
        <w:t>Process d</w:t>
      </w:r>
      <w:r>
        <w:rPr>
          <w:rFonts w:ascii="Arial" w:hAnsi="Arial" w:cs="Arial"/>
          <w:sz w:val="20"/>
        </w:rPr>
        <w:t xml:space="preserve">erived </w:t>
      </w:r>
      <w:r w:rsidR="00E85F31">
        <w:rPr>
          <w:rFonts w:ascii="Arial" w:hAnsi="Arial" w:cs="Arial"/>
          <w:sz w:val="20"/>
        </w:rPr>
        <w:t>F</w:t>
      </w:r>
      <w:r w:rsidR="00CA473F">
        <w:rPr>
          <w:rFonts w:ascii="Arial" w:hAnsi="Arial" w:cs="Arial"/>
          <w:sz w:val="20"/>
        </w:rPr>
        <w:t>atigue and Damage Toleran</w:t>
      </w:r>
      <w:r w:rsidR="00882F40">
        <w:rPr>
          <w:rFonts w:ascii="Arial" w:hAnsi="Arial" w:cs="Arial"/>
          <w:sz w:val="20"/>
        </w:rPr>
        <w:t>t</w:t>
      </w:r>
      <w:r w:rsidR="00CA47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Airworthiness Limitation Requirements</w:t>
      </w:r>
      <w:r w:rsidR="00CA473F">
        <w:rPr>
          <w:rFonts w:ascii="Arial" w:hAnsi="Arial" w:cs="Arial"/>
          <w:sz w:val="20"/>
        </w:rPr>
        <w:t xml:space="preserve"> (DT-ALI)</w:t>
      </w:r>
    </w:p>
    <w:p w:rsidR="0048142E" w:rsidRDefault="0048142E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sz w:val="20"/>
        </w:rPr>
      </w:pPr>
    </w:p>
    <w:p w:rsidR="0048142E" w:rsidRDefault="0048142E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sz w:val="20"/>
        </w:rPr>
      </w:pPr>
      <w:r>
        <w:rPr>
          <w:b/>
        </w:rPr>
        <w:t>Submitter:</w:t>
      </w:r>
      <w:r>
        <w:tab/>
      </w:r>
      <w:r>
        <w:rPr>
          <w:rFonts w:ascii="Arial" w:hAnsi="Arial" w:cs="Arial"/>
          <w:sz w:val="20"/>
        </w:rPr>
        <w:t xml:space="preserve">Airbus </w:t>
      </w:r>
      <w:r w:rsidRPr="00FA2B89">
        <w:rPr>
          <w:rFonts w:ascii="Arial" w:hAnsi="Arial" w:cs="Arial"/>
          <w:sz w:val="20"/>
        </w:rPr>
        <w:t>Wide Body</w:t>
      </w:r>
      <w:r>
        <w:rPr>
          <w:rFonts w:ascii="Arial" w:hAnsi="Arial" w:cs="Arial"/>
          <w:sz w:val="20"/>
        </w:rPr>
        <w:t xml:space="preserve"> Structures Task </w:t>
      </w:r>
      <w:r w:rsidR="00E85F31">
        <w:rPr>
          <w:rFonts w:ascii="Arial" w:hAnsi="Arial" w:cs="Arial"/>
          <w:sz w:val="20"/>
        </w:rPr>
        <w:t xml:space="preserve">Group </w:t>
      </w:r>
      <w:r>
        <w:rPr>
          <w:rFonts w:ascii="Arial" w:hAnsi="Arial" w:cs="Arial"/>
          <w:sz w:val="20"/>
        </w:rPr>
        <w:t xml:space="preserve">and </w:t>
      </w:r>
      <w:r w:rsidR="00E85F31">
        <w:rPr>
          <w:rFonts w:ascii="Arial" w:hAnsi="Arial" w:cs="Arial"/>
          <w:sz w:val="20"/>
        </w:rPr>
        <w:t xml:space="preserve">Structures </w:t>
      </w:r>
      <w:r>
        <w:rPr>
          <w:rFonts w:ascii="Arial" w:hAnsi="Arial" w:cs="Arial"/>
          <w:sz w:val="20"/>
        </w:rPr>
        <w:t>Working Group STG/SWG</w:t>
      </w:r>
      <w:r>
        <w:rPr>
          <w:rFonts w:ascii="Arial" w:hAnsi="Arial" w:cs="Arial"/>
          <w:sz w:val="20"/>
        </w:rPr>
        <w:br/>
        <w:t>(FDX / LHT Operator Co-chairs)</w:t>
      </w:r>
    </w:p>
    <w:p w:rsidR="0048142E" w:rsidRDefault="0048142E" w:rsidP="008A21BC">
      <w:pPr>
        <w:tabs>
          <w:tab w:val="left" w:pos="1701"/>
        </w:tabs>
        <w:ind w:left="1701" w:hanging="1701"/>
        <w:jc w:val="both"/>
      </w:pPr>
    </w:p>
    <w:p w:rsidR="0048142E" w:rsidRDefault="0048142E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sz w:val="20"/>
        </w:rPr>
      </w:pPr>
      <w:r>
        <w:rPr>
          <w:b/>
        </w:rPr>
        <w:t>Issue:</w:t>
      </w:r>
      <w:r>
        <w:tab/>
      </w:r>
      <w:r w:rsidR="00CA473F">
        <w:rPr>
          <w:rFonts w:ascii="Arial" w:hAnsi="Arial" w:cs="Arial"/>
          <w:sz w:val="20"/>
        </w:rPr>
        <w:t>Contrary to aircraft</w:t>
      </w:r>
      <w:r w:rsidRPr="002B7E80">
        <w:rPr>
          <w:rFonts w:ascii="Arial" w:hAnsi="Arial" w:cs="Arial"/>
          <w:sz w:val="20"/>
        </w:rPr>
        <w:t xml:space="preserve"> </w:t>
      </w:r>
      <w:r w:rsidRPr="00520648">
        <w:rPr>
          <w:rFonts w:ascii="Arial" w:hAnsi="Arial" w:cs="Arial"/>
          <w:sz w:val="20"/>
        </w:rPr>
        <w:t>systems</w:t>
      </w:r>
      <w:r w:rsidR="002B7E80" w:rsidRPr="00520648">
        <w:rPr>
          <w:rFonts w:ascii="Arial" w:hAnsi="Arial" w:cs="Arial"/>
          <w:sz w:val="20"/>
        </w:rPr>
        <w:t xml:space="preserve"> (CMR vs. MSI) </w:t>
      </w:r>
      <w:r w:rsidRPr="00520648">
        <w:rPr>
          <w:rFonts w:ascii="Arial" w:hAnsi="Arial" w:cs="Arial"/>
          <w:sz w:val="20"/>
        </w:rPr>
        <w:t>there</w:t>
      </w:r>
      <w:r w:rsidRPr="002B7E80">
        <w:rPr>
          <w:rFonts w:ascii="Arial" w:hAnsi="Arial" w:cs="Arial"/>
          <w:sz w:val="20"/>
        </w:rPr>
        <w:t xml:space="preserve"> is no generally applied </w:t>
      </w:r>
      <w:r w:rsidR="00CA473F">
        <w:rPr>
          <w:rFonts w:ascii="Arial" w:hAnsi="Arial" w:cs="Arial"/>
          <w:sz w:val="20"/>
        </w:rPr>
        <w:t xml:space="preserve">existing process </w:t>
      </w:r>
      <w:r w:rsidRPr="002B7E80">
        <w:rPr>
          <w:rFonts w:ascii="Arial" w:hAnsi="Arial" w:cs="Arial"/>
          <w:sz w:val="20"/>
        </w:rPr>
        <w:t xml:space="preserve"> that allows coordinating</w:t>
      </w:r>
      <w:r w:rsidR="00DF06BF">
        <w:rPr>
          <w:rFonts w:ascii="Arial" w:hAnsi="Arial" w:cs="Arial"/>
          <w:sz w:val="20"/>
        </w:rPr>
        <w:t xml:space="preserve"> / covering</w:t>
      </w:r>
      <w:r w:rsidRPr="002B7E80">
        <w:rPr>
          <w:rFonts w:ascii="Arial" w:hAnsi="Arial" w:cs="Arial"/>
          <w:sz w:val="20"/>
        </w:rPr>
        <w:t xml:space="preserve"> the MSG-3 derived tasks contained within the</w:t>
      </w:r>
      <w:r w:rsidR="00CA473F">
        <w:rPr>
          <w:rFonts w:ascii="Arial" w:hAnsi="Arial" w:cs="Arial"/>
          <w:sz w:val="20"/>
        </w:rPr>
        <w:t xml:space="preserve"> consolidated structural maintenance tasks and intervals (e.g.</w:t>
      </w:r>
      <w:r w:rsidR="00AB7038">
        <w:rPr>
          <w:rFonts w:ascii="Arial" w:hAnsi="Arial" w:cs="Arial"/>
          <w:sz w:val="20"/>
        </w:rPr>
        <w:t xml:space="preserve"> </w:t>
      </w:r>
      <w:r w:rsidRPr="002B7E80">
        <w:rPr>
          <w:rFonts w:ascii="Arial" w:hAnsi="Arial" w:cs="Arial"/>
          <w:sz w:val="20"/>
        </w:rPr>
        <w:t>MRB</w:t>
      </w:r>
      <w:r>
        <w:rPr>
          <w:rFonts w:ascii="Arial" w:hAnsi="Arial" w:cs="Arial"/>
          <w:sz w:val="20"/>
        </w:rPr>
        <w:t xml:space="preserve"> </w:t>
      </w:r>
      <w:r w:rsidR="00CA473F">
        <w:rPr>
          <w:rFonts w:ascii="Arial" w:hAnsi="Arial" w:cs="Arial"/>
          <w:sz w:val="20"/>
        </w:rPr>
        <w:t>R)</w:t>
      </w:r>
      <w:r>
        <w:rPr>
          <w:rFonts w:ascii="Arial" w:hAnsi="Arial" w:cs="Arial"/>
          <w:sz w:val="20"/>
        </w:rPr>
        <w:t xml:space="preserve"> with </w:t>
      </w:r>
      <w:r w:rsidR="00CA473F">
        <w:rPr>
          <w:rFonts w:ascii="Arial" w:hAnsi="Arial" w:cs="Arial"/>
          <w:sz w:val="20"/>
        </w:rPr>
        <w:t>DT-</w:t>
      </w:r>
      <w:r>
        <w:rPr>
          <w:rFonts w:ascii="Arial" w:hAnsi="Arial" w:cs="Arial"/>
          <w:sz w:val="20"/>
        </w:rPr>
        <w:t>ALI requirements which are</w:t>
      </w:r>
      <w:r w:rsidR="00E85F31">
        <w:rPr>
          <w:rFonts w:ascii="Arial" w:hAnsi="Arial" w:cs="Arial"/>
          <w:sz w:val="20"/>
        </w:rPr>
        <w:t>, for example,</w:t>
      </w:r>
      <w:r w:rsidR="00CA47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contained within the ALS.</w:t>
      </w:r>
    </w:p>
    <w:p w:rsidR="0048142E" w:rsidRDefault="0048142E" w:rsidP="008A21BC">
      <w:pPr>
        <w:tabs>
          <w:tab w:val="left" w:pos="1701"/>
        </w:tabs>
        <w:ind w:left="1701" w:hanging="1701"/>
        <w:jc w:val="both"/>
      </w:pPr>
    </w:p>
    <w:p w:rsidR="00F368BF" w:rsidRDefault="0048142E" w:rsidP="008A21BC">
      <w:pPr>
        <w:ind w:left="1701" w:hanging="1701"/>
        <w:jc w:val="both"/>
        <w:rPr>
          <w:rFonts w:ascii="Arial" w:hAnsi="Arial" w:cs="Arial"/>
          <w:sz w:val="20"/>
        </w:rPr>
      </w:pPr>
      <w:r>
        <w:rPr>
          <w:b/>
        </w:rPr>
        <w:t>Problem:</w:t>
      </w:r>
      <w:r>
        <w:t xml:space="preserve"> </w:t>
      </w:r>
      <w:r>
        <w:tab/>
      </w:r>
      <w:r>
        <w:rPr>
          <w:rFonts w:ascii="Arial" w:hAnsi="Arial" w:cs="Arial"/>
          <w:sz w:val="20"/>
        </w:rPr>
        <w:t xml:space="preserve">The absence of a </w:t>
      </w:r>
      <w:r w:rsidR="00E95E8B">
        <w:rPr>
          <w:rFonts w:ascii="Arial" w:hAnsi="Arial" w:cs="Arial"/>
          <w:sz w:val="20"/>
        </w:rPr>
        <w:t xml:space="preserve">clearly described </w:t>
      </w:r>
      <w:r>
        <w:rPr>
          <w:rFonts w:ascii="Arial" w:hAnsi="Arial" w:cs="Arial"/>
          <w:sz w:val="20"/>
        </w:rPr>
        <w:t xml:space="preserve">process for </w:t>
      </w:r>
      <w:r w:rsidR="00E95E8B">
        <w:rPr>
          <w:rFonts w:ascii="Arial" w:hAnsi="Arial" w:cs="Arial"/>
          <w:sz w:val="20"/>
        </w:rPr>
        <w:t xml:space="preserve">interaction between </w:t>
      </w:r>
      <w:r w:rsidR="00F6319C">
        <w:rPr>
          <w:rFonts w:ascii="Arial" w:hAnsi="Arial" w:cs="Arial"/>
          <w:sz w:val="20"/>
        </w:rPr>
        <w:t xml:space="preserve">MRBR tasks </w:t>
      </w:r>
      <w:r w:rsidR="00E95E8B">
        <w:rPr>
          <w:rFonts w:ascii="Arial" w:hAnsi="Arial" w:cs="Arial"/>
          <w:sz w:val="20"/>
        </w:rPr>
        <w:t xml:space="preserve">and </w:t>
      </w:r>
      <w:r w:rsidR="00CA473F">
        <w:rPr>
          <w:rFonts w:ascii="Arial" w:hAnsi="Arial" w:cs="Arial"/>
          <w:sz w:val="20"/>
        </w:rPr>
        <w:t>DT-</w:t>
      </w:r>
      <w:r>
        <w:rPr>
          <w:rFonts w:ascii="Arial" w:hAnsi="Arial" w:cs="Arial"/>
          <w:sz w:val="20"/>
        </w:rPr>
        <w:t xml:space="preserve">ALI’s is </w:t>
      </w:r>
      <w:r w:rsidR="00882F40">
        <w:rPr>
          <w:rFonts w:ascii="Arial" w:hAnsi="Arial" w:cs="Arial"/>
          <w:sz w:val="20"/>
        </w:rPr>
        <w:t xml:space="preserve">leading to non-harmonised decisions </w:t>
      </w:r>
      <w:r w:rsidR="00E85F31">
        <w:rPr>
          <w:rFonts w:ascii="Arial" w:hAnsi="Arial" w:cs="Arial"/>
          <w:sz w:val="20"/>
        </w:rPr>
        <w:t>concerning</w:t>
      </w:r>
      <w:r>
        <w:rPr>
          <w:rFonts w:ascii="Arial" w:hAnsi="Arial" w:cs="Arial"/>
          <w:sz w:val="20"/>
        </w:rPr>
        <w:t>:</w:t>
      </w:r>
      <w:r w:rsidR="00F368BF">
        <w:rPr>
          <w:rFonts w:ascii="Arial" w:hAnsi="Arial" w:cs="Arial"/>
          <w:sz w:val="20"/>
        </w:rPr>
        <w:t xml:space="preserve"> </w:t>
      </w:r>
    </w:p>
    <w:p w:rsidR="0048142E" w:rsidRDefault="0048142E" w:rsidP="00F368BF">
      <w:pPr>
        <w:ind w:left="17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 w:rsidR="003D51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the criteria for deciding </w:t>
      </w:r>
      <w:r w:rsidR="00DF06BF">
        <w:rPr>
          <w:rFonts w:ascii="Arial" w:hAnsi="Arial" w:cs="Arial"/>
          <w:sz w:val="20"/>
        </w:rPr>
        <w:t>if</w:t>
      </w:r>
      <w:r>
        <w:rPr>
          <w:rFonts w:ascii="Arial" w:hAnsi="Arial" w:cs="Arial"/>
          <w:sz w:val="20"/>
        </w:rPr>
        <w:t xml:space="preserve"> a </w:t>
      </w:r>
      <w:r w:rsidR="009D6065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Candidate</w:t>
      </w:r>
      <w:r w:rsidR="009D6065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</w:t>
      </w:r>
      <w:r w:rsidR="00CA473F">
        <w:rPr>
          <w:rFonts w:ascii="Arial" w:hAnsi="Arial" w:cs="Arial"/>
          <w:sz w:val="20"/>
        </w:rPr>
        <w:t>DT-</w:t>
      </w:r>
      <w:r>
        <w:rPr>
          <w:rFonts w:ascii="Arial" w:hAnsi="Arial" w:cs="Arial"/>
          <w:sz w:val="20"/>
        </w:rPr>
        <w:t>ALI (</w:t>
      </w:r>
      <w:r w:rsidR="008051CE"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</w:rPr>
        <w:t>C</w:t>
      </w:r>
      <w:r w:rsidR="008051CE">
        <w:rPr>
          <w:rFonts w:ascii="Arial" w:hAnsi="Arial" w:cs="Arial"/>
          <w:sz w:val="20"/>
        </w:rPr>
        <w:t>) DT-</w:t>
      </w:r>
      <w:r>
        <w:rPr>
          <w:rFonts w:ascii="Arial" w:hAnsi="Arial" w:cs="Arial"/>
          <w:sz w:val="20"/>
        </w:rPr>
        <w:t>ALI) will not become an ALI</w:t>
      </w:r>
      <w:r>
        <w:rPr>
          <w:rFonts w:ascii="Arial" w:hAnsi="Arial" w:cs="Arial"/>
          <w:sz w:val="20"/>
        </w:rPr>
        <w:br/>
        <w:t>-</w:t>
      </w:r>
      <w:r w:rsidR="003D51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the criteria for the decision </w:t>
      </w:r>
      <w:r w:rsidR="00E85F31">
        <w:rPr>
          <w:rFonts w:ascii="Arial" w:hAnsi="Arial" w:cs="Arial"/>
          <w:sz w:val="20"/>
        </w:rPr>
        <w:t xml:space="preserve">whether to </w:t>
      </w:r>
      <w:r>
        <w:rPr>
          <w:rFonts w:ascii="Arial" w:hAnsi="Arial" w:cs="Arial"/>
          <w:sz w:val="20"/>
        </w:rPr>
        <w:t xml:space="preserve">cover (or not) a </w:t>
      </w:r>
      <w:r w:rsidR="008051CE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C</w:t>
      </w:r>
      <w:r w:rsidR="008051CE">
        <w:rPr>
          <w:rFonts w:ascii="Arial" w:hAnsi="Arial" w:cs="Arial"/>
          <w:sz w:val="20"/>
        </w:rPr>
        <w:t>) DT-</w:t>
      </w:r>
      <w:r>
        <w:rPr>
          <w:rFonts w:ascii="Arial" w:hAnsi="Arial" w:cs="Arial"/>
          <w:sz w:val="20"/>
        </w:rPr>
        <w:t xml:space="preserve">ALI with a </w:t>
      </w:r>
      <w:r w:rsidR="00F6319C">
        <w:rPr>
          <w:rFonts w:ascii="Arial" w:hAnsi="Arial" w:cs="Arial"/>
          <w:sz w:val="20"/>
        </w:rPr>
        <w:t>MRBR task</w:t>
      </w:r>
      <w:r>
        <w:rPr>
          <w:rFonts w:ascii="Arial" w:hAnsi="Arial" w:cs="Arial"/>
          <w:sz w:val="20"/>
        </w:rPr>
        <w:br/>
      </w:r>
    </w:p>
    <w:p w:rsidR="0048142E" w:rsidRDefault="0048142E" w:rsidP="008A21BC">
      <w:pPr>
        <w:jc w:val="both"/>
        <w:rPr>
          <w:rFonts w:ascii="Arial" w:hAnsi="Arial" w:cs="Arial"/>
          <w:sz w:val="20"/>
        </w:rPr>
      </w:pPr>
    </w:p>
    <w:p w:rsidR="003428BF" w:rsidRDefault="0048142E" w:rsidP="008A21BC">
      <w:pPr>
        <w:tabs>
          <w:tab w:val="left" w:pos="1701"/>
        </w:tabs>
        <w:ind w:left="1701" w:hanging="1701"/>
        <w:jc w:val="both"/>
        <w:rPr>
          <w:b/>
        </w:rPr>
      </w:pPr>
      <w:r>
        <w:rPr>
          <w:b/>
        </w:rPr>
        <w:t xml:space="preserve">Recommendation (including Implementation): </w:t>
      </w:r>
    </w:p>
    <w:p w:rsidR="005C2A6B" w:rsidRPr="003428BF" w:rsidRDefault="005C2A6B" w:rsidP="008A21BC">
      <w:pPr>
        <w:tabs>
          <w:tab w:val="left" w:pos="1701"/>
        </w:tabs>
        <w:ind w:left="1701" w:hanging="1701"/>
        <w:jc w:val="both"/>
        <w:rPr>
          <w:b/>
        </w:rPr>
      </w:pPr>
    </w:p>
    <w:p w:rsidR="003428BF" w:rsidRDefault="00F61BDF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sz w:val="20"/>
        </w:rPr>
      </w:pPr>
      <w:r w:rsidRPr="00F61BDF">
        <w:rPr>
          <w:rFonts w:ascii="Arial" w:hAnsi="Arial" w:cs="Arial"/>
          <w:b/>
          <w:sz w:val="20"/>
        </w:rPr>
        <w:t xml:space="preserve">Candidate </w:t>
      </w:r>
      <w:r w:rsidR="001028D7">
        <w:rPr>
          <w:rFonts w:ascii="Arial" w:hAnsi="Arial" w:cs="Arial"/>
          <w:b/>
          <w:sz w:val="20"/>
        </w:rPr>
        <w:t>DT-</w:t>
      </w:r>
      <w:r w:rsidRPr="00F61BDF">
        <w:rPr>
          <w:rFonts w:ascii="Arial" w:hAnsi="Arial" w:cs="Arial"/>
          <w:b/>
          <w:sz w:val="20"/>
        </w:rPr>
        <w:t>ALI definition:</w:t>
      </w:r>
      <w:r>
        <w:rPr>
          <w:rFonts w:ascii="Arial" w:hAnsi="Arial" w:cs="Arial"/>
          <w:sz w:val="20"/>
        </w:rPr>
        <w:t xml:space="preserve"> </w:t>
      </w:r>
      <w:r w:rsidR="003428BF">
        <w:rPr>
          <w:rFonts w:ascii="Arial" w:hAnsi="Arial" w:cs="Arial"/>
          <w:sz w:val="20"/>
        </w:rPr>
        <w:t xml:space="preserve">For the purpose of this CIP the term ‘Candidate </w:t>
      </w:r>
      <w:r w:rsidR="001028D7">
        <w:rPr>
          <w:rFonts w:ascii="Arial" w:hAnsi="Arial" w:cs="Arial"/>
          <w:sz w:val="20"/>
        </w:rPr>
        <w:t>DT-</w:t>
      </w:r>
      <w:r w:rsidR="003428BF">
        <w:rPr>
          <w:rFonts w:ascii="Arial" w:hAnsi="Arial" w:cs="Arial"/>
          <w:sz w:val="20"/>
        </w:rPr>
        <w:t xml:space="preserve">ALI’ shall express </w:t>
      </w:r>
      <w:r w:rsidR="00863B25">
        <w:rPr>
          <w:rFonts w:ascii="Arial" w:hAnsi="Arial" w:cs="Arial"/>
          <w:sz w:val="20"/>
        </w:rPr>
        <w:t xml:space="preserve">tasks that are candidates for selection as </w:t>
      </w:r>
      <w:r w:rsidR="00352B03">
        <w:rPr>
          <w:rFonts w:ascii="Arial" w:hAnsi="Arial" w:cs="Arial"/>
          <w:sz w:val="20"/>
        </w:rPr>
        <w:t>A</w:t>
      </w:r>
      <w:r w:rsidR="003428BF">
        <w:rPr>
          <w:rFonts w:ascii="Arial" w:hAnsi="Arial" w:cs="Arial"/>
          <w:sz w:val="20"/>
        </w:rPr>
        <w:t>LI</w:t>
      </w:r>
      <w:r w:rsidR="00863B25">
        <w:rPr>
          <w:rFonts w:ascii="Arial" w:hAnsi="Arial" w:cs="Arial"/>
          <w:sz w:val="20"/>
        </w:rPr>
        <w:t xml:space="preserve"> that usually come from fatigue </w:t>
      </w:r>
      <w:r w:rsidR="00181D5C">
        <w:rPr>
          <w:rFonts w:ascii="Arial" w:hAnsi="Arial" w:cs="Arial"/>
          <w:sz w:val="20"/>
        </w:rPr>
        <w:t>and damage tolerant analysis</w:t>
      </w:r>
      <w:r w:rsidR="00863B25">
        <w:rPr>
          <w:rFonts w:ascii="Arial" w:hAnsi="Arial" w:cs="Arial"/>
          <w:sz w:val="20"/>
        </w:rPr>
        <w:t xml:space="preserve"> which establishes whether there is a need for a task to be carried out periodically to comply with § </w:t>
      </w:r>
      <w:r w:rsidR="003428BF">
        <w:rPr>
          <w:rFonts w:ascii="Arial" w:hAnsi="Arial" w:cs="Arial"/>
          <w:sz w:val="20"/>
        </w:rPr>
        <w:t>25.57</w:t>
      </w:r>
      <w:r w:rsidR="009D6065">
        <w:rPr>
          <w:rFonts w:ascii="Arial" w:hAnsi="Arial" w:cs="Arial"/>
          <w:sz w:val="20"/>
        </w:rPr>
        <w:t>1</w:t>
      </w:r>
      <w:r w:rsidR="00DC7416">
        <w:rPr>
          <w:rFonts w:ascii="Arial" w:hAnsi="Arial" w:cs="Arial"/>
          <w:sz w:val="20"/>
        </w:rPr>
        <w:t xml:space="preserve">. ( for MSG-3 Volume 2, </w:t>
      </w:r>
      <w:r w:rsidR="006F38D3">
        <w:rPr>
          <w:rFonts w:ascii="Arial" w:hAnsi="Arial" w:cs="Arial"/>
          <w:sz w:val="20"/>
        </w:rPr>
        <w:t>Rotorcraft, reference to § 25.571 to be replaced by § 29.571).</w:t>
      </w:r>
    </w:p>
    <w:p w:rsidR="000715CD" w:rsidRDefault="000715CD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sz w:val="20"/>
        </w:rPr>
      </w:pPr>
    </w:p>
    <w:p w:rsidR="003428BF" w:rsidRDefault="003428BF" w:rsidP="00F368B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 word ‘candidate’ is put in parenthesis as the process </w:t>
      </w:r>
      <w:r w:rsidR="00DF12FD">
        <w:rPr>
          <w:rFonts w:ascii="Arial" w:hAnsi="Arial" w:cs="Arial"/>
          <w:sz w:val="20"/>
        </w:rPr>
        <w:t>may also be applied retroactively</w:t>
      </w:r>
      <w:r>
        <w:rPr>
          <w:rFonts w:ascii="Arial" w:hAnsi="Arial" w:cs="Arial"/>
          <w:sz w:val="20"/>
        </w:rPr>
        <w:t xml:space="preserve"> </w:t>
      </w:r>
      <w:r w:rsidR="009D6065">
        <w:rPr>
          <w:rFonts w:ascii="Arial" w:hAnsi="Arial" w:cs="Arial"/>
          <w:sz w:val="20"/>
        </w:rPr>
        <w:t>to</w:t>
      </w:r>
      <w:r w:rsidR="00DF12F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ALI task</w:t>
      </w:r>
      <w:r w:rsidR="008514D6">
        <w:rPr>
          <w:rFonts w:ascii="Arial" w:hAnsi="Arial" w:cs="Arial"/>
          <w:sz w:val="20"/>
        </w:rPr>
        <w:t>s</w:t>
      </w:r>
      <w:r w:rsidR="00DF12FD">
        <w:rPr>
          <w:rFonts w:ascii="Arial" w:hAnsi="Arial" w:cs="Arial"/>
          <w:sz w:val="20"/>
        </w:rPr>
        <w:t xml:space="preserve"> that have already been established</w:t>
      </w:r>
      <w:r>
        <w:rPr>
          <w:rFonts w:ascii="Arial" w:hAnsi="Arial" w:cs="Arial"/>
          <w:sz w:val="20"/>
        </w:rPr>
        <w:t>.</w:t>
      </w:r>
    </w:p>
    <w:p w:rsidR="003428BF" w:rsidRDefault="003428BF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sz w:val="20"/>
        </w:rPr>
      </w:pPr>
    </w:p>
    <w:p w:rsidR="008602D6" w:rsidRPr="00F368BF" w:rsidRDefault="000715CD" w:rsidP="00F368BF">
      <w:pPr>
        <w:jc w:val="both"/>
        <w:rPr>
          <w:rFonts w:ascii="Arial" w:hAnsi="Arial" w:cs="Arial"/>
          <w:sz w:val="20"/>
        </w:rPr>
      </w:pPr>
      <w:r w:rsidRPr="008A21BC">
        <w:rPr>
          <w:rFonts w:ascii="Arial" w:hAnsi="Arial" w:cs="Arial"/>
          <w:sz w:val="20"/>
        </w:rPr>
        <w:t>The process proposed with</w:t>
      </w:r>
      <w:r w:rsidR="00DF12FD" w:rsidRPr="008A21BC">
        <w:rPr>
          <w:rFonts w:ascii="Arial" w:hAnsi="Arial" w:cs="Arial"/>
          <w:sz w:val="20"/>
        </w:rPr>
        <w:t>in</w:t>
      </w:r>
      <w:r w:rsidRPr="008A21BC">
        <w:rPr>
          <w:rFonts w:ascii="Arial" w:hAnsi="Arial" w:cs="Arial"/>
          <w:sz w:val="20"/>
        </w:rPr>
        <w:t xml:space="preserve"> this CIP has to be agreed </w:t>
      </w:r>
      <w:r w:rsidR="00F368BF">
        <w:rPr>
          <w:rFonts w:ascii="Arial" w:hAnsi="Arial" w:cs="Arial"/>
          <w:sz w:val="20"/>
        </w:rPr>
        <w:t>not only with the IMRB</w:t>
      </w:r>
      <w:r w:rsidR="00FA2B89" w:rsidRPr="00F368BF">
        <w:rPr>
          <w:rFonts w:ascii="Arial" w:hAnsi="Arial" w:cs="Arial"/>
          <w:sz w:val="20"/>
        </w:rPr>
        <w:t xml:space="preserve">PB but also with the Aircraft Certification Offices of the Authorities, who may then issue </w:t>
      </w:r>
      <w:r w:rsidR="008602D6" w:rsidRPr="00F368BF">
        <w:rPr>
          <w:rFonts w:ascii="Arial" w:hAnsi="Arial" w:cs="Arial"/>
          <w:sz w:val="20"/>
        </w:rPr>
        <w:t xml:space="preserve">or revise requirements, as appropriate. </w:t>
      </w:r>
    </w:p>
    <w:p w:rsidR="000715CD" w:rsidRPr="008A21BC" w:rsidRDefault="000715CD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sz w:val="20"/>
        </w:rPr>
      </w:pPr>
    </w:p>
    <w:p w:rsidR="005C2A6B" w:rsidRDefault="00F6319C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Process:</w:t>
      </w:r>
    </w:p>
    <w:p w:rsidR="00F6319C" w:rsidRDefault="00F6319C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MSG</w:t>
      </w:r>
      <w:r w:rsidR="00F67F78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 xml:space="preserve">3 </w:t>
      </w:r>
      <w:r w:rsidR="00F67F78">
        <w:rPr>
          <w:rFonts w:ascii="Arial" w:hAnsi="Arial" w:cs="Arial"/>
          <w:sz w:val="20"/>
        </w:rPr>
        <w:t xml:space="preserve">rev. </w:t>
      </w:r>
      <w:r>
        <w:rPr>
          <w:rFonts w:ascii="Arial" w:hAnsi="Arial" w:cs="Arial"/>
          <w:sz w:val="20"/>
        </w:rPr>
        <w:t xml:space="preserve">2011.1 is proposed to </w:t>
      </w:r>
      <w:r w:rsidR="009B7B9D">
        <w:rPr>
          <w:rFonts w:ascii="Arial" w:hAnsi="Arial" w:cs="Arial"/>
          <w:sz w:val="20"/>
        </w:rPr>
        <w:t xml:space="preserve">be updated by the addition of </w:t>
      </w:r>
      <w:r>
        <w:rPr>
          <w:rFonts w:ascii="Arial" w:hAnsi="Arial" w:cs="Arial"/>
          <w:sz w:val="20"/>
        </w:rPr>
        <w:t>the following:</w:t>
      </w:r>
    </w:p>
    <w:p w:rsidR="00E62FAF" w:rsidRDefault="00E62FAF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sz w:val="20"/>
        </w:rPr>
      </w:pPr>
    </w:p>
    <w:p w:rsidR="007D67EB" w:rsidRPr="00F368BF" w:rsidRDefault="007D67EB" w:rsidP="008A21BC">
      <w:pPr>
        <w:numPr>
          <w:ilvl w:val="0"/>
          <w:numId w:val="10"/>
        </w:numPr>
        <w:tabs>
          <w:tab w:val="left" w:pos="720"/>
          <w:tab w:val="left" w:pos="1701"/>
        </w:tabs>
        <w:jc w:val="both"/>
        <w:rPr>
          <w:rFonts w:ascii="Arial" w:hAnsi="Arial"/>
          <w:b/>
          <w:sz w:val="20"/>
          <w:lang w:val="en-US"/>
        </w:rPr>
      </w:pPr>
      <w:r>
        <w:rPr>
          <w:rFonts w:ascii="Arial" w:hAnsi="Arial" w:cs="Arial"/>
          <w:sz w:val="20"/>
        </w:rPr>
        <w:t xml:space="preserve">flow chart 2-4-4.1: change </w:t>
      </w:r>
      <w:r w:rsidR="00E62FAF">
        <w:rPr>
          <w:rFonts w:ascii="Arial" w:hAnsi="Arial" w:cs="Arial"/>
          <w:sz w:val="20"/>
        </w:rPr>
        <w:t xml:space="preserve">in </w:t>
      </w:r>
      <w:r>
        <w:rPr>
          <w:rFonts w:ascii="Arial" w:hAnsi="Arial" w:cs="Arial"/>
          <w:sz w:val="20"/>
        </w:rPr>
        <w:t xml:space="preserve">the wording in the diamond box D5A to </w:t>
      </w:r>
      <w:r w:rsidRPr="00F368BF">
        <w:rPr>
          <w:rFonts w:ascii="Arial" w:hAnsi="Arial" w:cs="Arial"/>
          <w:sz w:val="20"/>
        </w:rPr>
        <w:t>“</w:t>
      </w:r>
      <w:r w:rsidRPr="00F368BF">
        <w:rPr>
          <w:rFonts w:ascii="Arial" w:hAnsi="Arial"/>
          <w:b/>
          <w:sz w:val="20"/>
          <w:lang w:val="en-US"/>
        </w:rPr>
        <w:t>IS FD REQUIREMENT A PSE / (</w:t>
      </w:r>
      <w:r w:rsidRPr="00F368BF">
        <w:rPr>
          <w:rFonts w:ascii="Arial" w:hAnsi="Arial"/>
          <w:b/>
          <w:color w:val="FF0000"/>
          <w:sz w:val="20"/>
          <w:lang w:val="en-US"/>
        </w:rPr>
        <w:t>C</w:t>
      </w:r>
      <w:r w:rsidRPr="00F368BF">
        <w:rPr>
          <w:rFonts w:ascii="Arial" w:hAnsi="Arial"/>
          <w:b/>
          <w:sz w:val="20"/>
          <w:lang w:val="en-US"/>
        </w:rPr>
        <w:t xml:space="preserve">) DT-ALI? </w:t>
      </w:r>
    </w:p>
    <w:p w:rsidR="007D67EB" w:rsidRDefault="007D67EB" w:rsidP="008A21BC">
      <w:pPr>
        <w:tabs>
          <w:tab w:val="left" w:pos="720"/>
          <w:tab w:val="left" w:pos="1701"/>
        </w:tabs>
        <w:ind w:left="357"/>
        <w:jc w:val="both"/>
        <w:rPr>
          <w:rFonts w:ascii="Arial" w:hAnsi="Arial" w:cs="Arial"/>
          <w:sz w:val="20"/>
        </w:rPr>
      </w:pPr>
    </w:p>
    <w:p w:rsidR="008E4332" w:rsidRDefault="008E4332" w:rsidP="008A21BC">
      <w:pPr>
        <w:numPr>
          <w:ilvl w:val="0"/>
          <w:numId w:val="4"/>
        </w:numPr>
        <w:tabs>
          <w:tab w:val="left" w:pos="720"/>
          <w:tab w:val="left" w:pos="1701"/>
        </w:tabs>
        <w:ind w:left="357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flow chart 2-4-4.1: </w:t>
      </w:r>
      <w:r w:rsidR="00F6319C">
        <w:rPr>
          <w:rFonts w:ascii="Arial" w:hAnsi="Arial" w:cs="Arial"/>
          <w:sz w:val="20"/>
        </w:rPr>
        <w:t>Insertion of a box between D5A and P19/P20 to guide c</w:t>
      </w:r>
      <w:r>
        <w:rPr>
          <w:rFonts w:ascii="Arial" w:hAnsi="Arial" w:cs="Arial"/>
          <w:sz w:val="20"/>
        </w:rPr>
        <w:t xml:space="preserve">oordination of </w:t>
      </w:r>
    </w:p>
    <w:p w:rsidR="00F6319C" w:rsidRDefault="008E4332" w:rsidP="008A21BC">
      <w:pPr>
        <w:tabs>
          <w:tab w:val="left" w:pos="720"/>
          <w:tab w:val="left" w:pos="1701"/>
        </w:tabs>
        <w:ind w:left="71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8E4332">
        <w:rPr>
          <w:rFonts w:ascii="Arial" w:hAnsi="Arial" w:cs="Arial"/>
          <w:sz w:val="20"/>
        </w:rPr>
        <w:t xml:space="preserve">Candidate DT-ALI </w:t>
      </w:r>
      <w:r w:rsidR="00F6319C" w:rsidRPr="008E4332">
        <w:rPr>
          <w:rFonts w:ascii="Arial" w:hAnsi="Arial" w:cs="Arial"/>
          <w:sz w:val="20"/>
        </w:rPr>
        <w:t>requirements with existing MRBR tasks</w:t>
      </w:r>
      <w:r w:rsidR="00706272">
        <w:rPr>
          <w:rFonts w:ascii="Arial" w:hAnsi="Arial" w:cs="Arial"/>
          <w:sz w:val="20"/>
        </w:rPr>
        <w:t xml:space="preserve">, P19. Former P19/P20 boxes are </w:t>
      </w:r>
      <w:r w:rsidR="00FA2B89">
        <w:rPr>
          <w:rFonts w:ascii="Arial" w:hAnsi="Arial" w:cs="Arial"/>
          <w:sz w:val="20"/>
        </w:rPr>
        <w:t xml:space="preserve">  </w:t>
      </w:r>
      <w:r w:rsidR="00706272">
        <w:rPr>
          <w:rFonts w:ascii="Arial" w:hAnsi="Arial" w:cs="Arial"/>
          <w:sz w:val="20"/>
        </w:rPr>
        <w:t>renumbered as P20/P21 respectively.</w:t>
      </w:r>
    </w:p>
    <w:p w:rsidR="0094617D" w:rsidRDefault="0094617D" w:rsidP="008A21BC">
      <w:pPr>
        <w:tabs>
          <w:tab w:val="left" w:pos="720"/>
          <w:tab w:val="left" w:pos="1701"/>
        </w:tabs>
        <w:ind w:left="714"/>
        <w:jc w:val="both"/>
        <w:rPr>
          <w:rFonts w:ascii="Arial" w:hAnsi="Arial" w:cs="Arial"/>
          <w:sz w:val="20"/>
        </w:rPr>
      </w:pPr>
    </w:p>
    <w:p w:rsidR="00E37E7F" w:rsidRPr="003E1176" w:rsidRDefault="00E37E7F" w:rsidP="008A21BC">
      <w:pPr>
        <w:numPr>
          <w:ilvl w:val="0"/>
          <w:numId w:val="12"/>
        </w:numPr>
        <w:tabs>
          <w:tab w:val="left" w:pos="720"/>
          <w:tab w:val="left" w:pos="1701"/>
        </w:tabs>
        <w:jc w:val="both"/>
        <w:rPr>
          <w:rFonts w:ascii="Arial" w:hAnsi="Arial" w:cs="Arial"/>
          <w:sz w:val="20"/>
        </w:rPr>
      </w:pPr>
      <w:r w:rsidRPr="003E1176">
        <w:rPr>
          <w:rFonts w:ascii="Arial" w:hAnsi="Arial" w:cs="Arial"/>
          <w:sz w:val="20"/>
        </w:rPr>
        <w:t>Insertion of Fig. 2-4-4.7 - (</w:t>
      </w:r>
      <w:r w:rsidRPr="003E1176">
        <w:rPr>
          <w:rFonts w:ascii="Arial" w:hAnsi="Arial" w:cs="Arial"/>
          <w:color w:val="000000"/>
          <w:sz w:val="20"/>
          <w:lang w:val="en-US"/>
        </w:rPr>
        <w:t>Candidate) DT-ALI / MRB R coordination flow-chart</w:t>
      </w:r>
    </w:p>
    <w:p w:rsidR="008E4332" w:rsidRDefault="008E4332" w:rsidP="008A21BC">
      <w:pPr>
        <w:tabs>
          <w:tab w:val="left" w:pos="720"/>
          <w:tab w:val="left" w:pos="1701"/>
        </w:tabs>
        <w:ind w:left="357"/>
        <w:jc w:val="both"/>
        <w:rPr>
          <w:rFonts w:ascii="Arial" w:hAnsi="Arial" w:cs="Arial"/>
          <w:sz w:val="20"/>
        </w:rPr>
      </w:pPr>
    </w:p>
    <w:p w:rsidR="000B1A44" w:rsidRDefault="00F6319C" w:rsidP="008A21BC">
      <w:pPr>
        <w:numPr>
          <w:ilvl w:val="0"/>
          <w:numId w:val="4"/>
        </w:numPr>
        <w:tabs>
          <w:tab w:val="left" w:pos="720"/>
          <w:tab w:val="left" w:pos="1701"/>
        </w:tabs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Chapter </w:t>
      </w:r>
      <w:r w:rsidR="00305500">
        <w:rPr>
          <w:rFonts w:ascii="Arial" w:hAnsi="Arial" w:cs="Arial"/>
          <w:sz w:val="20"/>
        </w:rPr>
        <w:t>2-4-4. ‘1. Procedure’</w:t>
      </w:r>
      <w:r w:rsidR="00E10EF5">
        <w:rPr>
          <w:rFonts w:ascii="Arial" w:hAnsi="Arial" w:cs="Arial"/>
          <w:sz w:val="20"/>
        </w:rPr>
        <w:t>: Change</w:t>
      </w:r>
      <w:r>
        <w:rPr>
          <w:rFonts w:ascii="Arial" w:hAnsi="Arial" w:cs="Arial"/>
          <w:sz w:val="20"/>
        </w:rPr>
        <w:t xml:space="preserve"> point </w:t>
      </w:r>
      <w:r w:rsidR="00305500">
        <w:rPr>
          <w:rFonts w:ascii="Arial" w:hAnsi="Arial" w:cs="Arial"/>
          <w:sz w:val="20"/>
        </w:rPr>
        <w:t>v.</w:t>
      </w:r>
      <w:r w:rsidR="00E10EF5">
        <w:rPr>
          <w:rFonts w:ascii="Arial" w:hAnsi="Arial" w:cs="Arial"/>
          <w:sz w:val="20"/>
        </w:rPr>
        <w:t xml:space="preserve"> to: </w:t>
      </w:r>
    </w:p>
    <w:p w:rsidR="00F6319C" w:rsidRPr="008E4332" w:rsidRDefault="008E4332" w:rsidP="008A21BC">
      <w:pPr>
        <w:numPr>
          <w:ilvl w:val="0"/>
          <w:numId w:val="11"/>
        </w:numPr>
        <w:tabs>
          <w:tab w:val="left" w:pos="720"/>
          <w:tab w:val="left" w:pos="1701"/>
        </w:tabs>
        <w:ind w:left="10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‘</w:t>
      </w:r>
      <w:r w:rsidR="00F6319C" w:rsidRPr="008E4332">
        <w:rPr>
          <w:rFonts w:ascii="Arial" w:hAnsi="Arial" w:cs="Arial"/>
          <w:sz w:val="20"/>
        </w:rPr>
        <w:t xml:space="preserve">To </w:t>
      </w:r>
      <w:r w:rsidR="00E10EF5">
        <w:rPr>
          <w:rFonts w:ascii="Arial" w:hAnsi="Arial" w:cs="Arial"/>
          <w:sz w:val="20"/>
        </w:rPr>
        <w:t xml:space="preserve">support Type Certification, selected FD requirements associated with PSEs / </w:t>
      </w:r>
      <w:r w:rsidR="00E37E7F">
        <w:rPr>
          <w:rFonts w:ascii="Arial" w:hAnsi="Arial" w:cs="Arial"/>
          <w:sz w:val="20"/>
        </w:rPr>
        <w:t>(</w:t>
      </w:r>
      <w:r w:rsidR="00E10EF5">
        <w:rPr>
          <w:rFonts w:ascii="Arial" w:hAnsi="Arial" w:cs="Arial"/>
          <w:sz w:val="20"/>
        </w:rPr>
        <w:t>Candidate</w:t>
      </w:r>
      <w:r w:rsidR="00E37E7F">
        <w:rPr>
          <w:rFonts w:ascii="Arial" w:hAnsi="Arial" w:cs="Arial"/>
          <w:sz w:val="20"/>
        </w:rPr>
        <w:t>)</w:t>
      </w:r>
      <w:r w:rsidR="00E10EF5">
        <w:rPr>
          <w:rFonts w:ascii="Arial" w:hAnsi="Arial" w:cs="Arial"/>
          <w:sz w:val="20"/>
        </w:rPr>
        <w:t xml:space="preserve"> DT-ALIs </w:t>
      </w:r>
      <w:r w:rsidR="000B1A44">
        <w:rPr>
          <w:rFonts w:ascii="Arial" w:hAnsi="Arial" w:cs="Arial"/>
          <w:sz w:val="20"/>
        </w:rPr>
        <w:t xml:space="preserve">can </w:t>
      </w:r>
      <w:r w:rsidR="00E10EF5">
        <w:rPr>
          <w:rFonts w:ascii="Arial" w:hAnsi="Arial" w:cs="Arial"/>
          <w:sz w:val="20"/>
        </w:rPr>
        <w:t xml:space="preserve"> be considered for consolidation with MRBR tasks [Fig.</w:t>
      </w:r>
      <w:r w:rsidR="00F6319C" w:rsidRPr="008E4332">
        <w:rPr>
          <w:rFonts w:ascii="Arial" w:hAnsi="Arial" w:cs="Arial"/>
          <w:sz w:val="20"/>
        </w:rPr>
        <w:t xml:space="preserve"> </w:t>
      </w:r>
      <w:r w:rsidR="005C2A88">
        <w:rPr>
          <w:rFonts w:ascii="Arial" w:hAnsi="Arial" w:cs="Arial"/>
          <w:sz w:val="20"/>
        </w:rPr>
        <w:t>2</w:t>
      </w:r>
      <w:r w:rsidR="00F6319C" w:rsidRPr="008E4332">
        <w:rPr>
          <w:rFonts w:ascii="Arial" w:hAnsi="Arial" w:cs="Arial"/>
          <w:sz w:val="20"/>
        </w:rPr>
        <w:t>-4-4.7</w:t>
      </w:r>
      <w:r w:rsidR="00E10EF5">
        <w:rPr>
          <w:rFonts w:ascii="Arial" w:hAnsi="Arial" w:cs="Arial"/>
          <w:sz w:val="20"/>
        </w:rPr>
        <w:t>]</w:t>
      </w:r>
      <w:r w:rsidR="00F368BF">
        <w:rPr>
          <w:rFonts w:ascii="Arial" w:hAnsi="Arial" w:cs="Arial"/>
          <w:sz w:val="20"/>
        </w:rPr>
        <w:t>.</w:t>
      </w:r>
      <w:r w:rsidR="00F6319C" w:rsidRPr="008E4332">
        <w:rPr>
          <w:rFonts w:ascii="Arial" w:hAnsi="Arial" w:cs="Arial"/>
          <w:sz w:val="20"/>
        </w:rPr>
        <w:t>’</w:t>
      </w:r>
    </w:p>
    <w:p w:rsidR="000B1A44" w:rsidRPr="00BB2952" w:rsidRDefault="00305500" w:rsidP="008A21BC">
      <w:pPr>
        <w:pStyle w:val="ListParagraph"/>
        <w:autoSpaceDE w:val="0"/>
        <w:autoSpaceDN w:val="0"/>
        <w:ind w:left="107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</w:rPr>
        <w:t>‘</w:t>
      </w:r>
      <w:r w:rsidRPr="008E4332">
        <w:rPr>
          <w:rFonts w:ascii="Arial" w:hAnsi="Arial" w:cs="Arial"/>
          <w:sz w:val="20"/>
        </w:rPr>
        <w:t xml:space="preserve">MRBR task can be used to adequately cover a </w:t>
      </w:r>
      <w:r w:rsidR="00E37E7F">
        <w:rPr>
          <w:rFonts w:ascii="Arial" w:hAnsi="Arial" w:cs="Arial"/>
          <w:sz w:val="20"/>
        </w:rPr>
        <w:t xml:space="preserve">( </w:t>
      </w:r>
      <w:r w:rsidRPr="008E4332">
        <w:rPr>
          <w:rFonts w:ascii="Arial" w:hAnsi="Arial" w:cs="Arial"/>
          <w:sz w:val="20"/>
        </w:rPr>
        <w:t>Candidate</w:t>
      </w:r>
      <w:r w:rsidR="00E37E7F">
        <w:rPr>
          <w:rFonts w:ascii="Arial" w:hAnsi="Arial" w:cs="Arial"/>
          <w:sz w:val="20"/>
        </w:rPr>
        <w:t>)</w:t>
      </w:r>
      <w:r w:rsidRPr="008E4332">
        <w:rPr>
          <w:rFonts w:ascii="Arial" w:hAnsi="Arial" w:cs="Arial"/>
          <w:sz w:val="20"/>
        </w:rPr>
        <w:t xml:space="preserve"> DT-ALI requirement</w:t>
      </w:r>
      <w:r w:rsidR="00A10371">
        <w:rPr>
          <w:rFonts w:ascii="Arial" w:hAnsi="Arial" w:cs="Arial"/>
          <w:sz w:val="20"/>
        </w:rPr>
        <w:t xml:space="preserve"> [Fig. </w:t>
      </w:r>
      <w:r w:rsidR="005C2A88">
        <w:rPr>
          <w:rFonts w:ascii="Arial" w:hAnsi="Arial" w:cs="Arial"/>
          <w:sz w:val="20"/>
        </w:rPr>
        <w:t>2</w:t>
      </w:r>
      <w:r w:rsidRPr="008E4332">
        <w:rPr>
          <w:rFonts w:ascii="Arial" w:hAnsi="Arial" w:cs="Arial"/>
          <w:sz w:val="20"/>
        </w:rPr>
        <w:t>-4-4.7</w:t>
      </w:r>
      <w:r w:rsidR="00A10371">
        <w:rPr>
          <w:rFonts w:ascii="Arial" w:hAnsi="Arial" w:cs="Arial"/>
          <w:sz w:val="20"/>
        </w:rPr>
        <w:t xml:space="preserve">]. If the MRBR task </w:t>
      </w:r>
      <w:r w:rsidR="00C31569">
        <w:rPr>
          <w:rFonts w:ascii="Arial" w:hAnsi="Arial" w:cs="Arial"/>
          <w:sz w:val="20"/>
        </w:rPr>
        <w:t>would need</w:t>
      </w:r>
      <w:r w:rsidR="00A10371">
        <w:rPr>
          <w:rFonts w:ascii="Arial" w:hAnsi="Arial" w:cs="Arial"/>
          <w:sz w:val="20"/>
        </w:rPr>
        <w:t xml:space="preserve"> to be changed to adequately cover the </w:t>
      </w:r>
      <w:r w:rsidR="00E37E7F">
        <w:rPr>
          <w:rFonts w:ascii="Arial" w:hAnsi="Arial" w:cs="Arial"/>
          <w:sz w:val="20"/>
        </w:rPr>
        <w:t>(</w:t>
      </w:r>
      <w:r w:rsidR="00A10371">
        <w:rPr>
          <w:rFonts w:ascii="Arial" w:hAnsi="Arial" w:cs="Arial"/>
          <w:sz w:val="20"/>
        </w:rPr>
        <w:t>Candidate</w:t>
      </w:r>
      <w:r w:rsidR="00E37E7F">
        <w:rPr>
          <w:rFonts w:ascii="Arial" w:hAnsi="Arial" w:cs="Arial"/>
          <w:sz w:val="20"/>
        </w:rPr>
        <w:t>)</w:t>
      </w:r>
      <w:r w:rsidR="00A10371">
        <w:rPr>
          <w:rFonts w:ascii="Arial" w:hAnsi="Arial" w:cs="Arial"/>
          <w:sz w:val="20"/>
        </w:rPr>
        <w:t xml:space="preserve"> DT-ALI requirement, it can be addressed thr</w:t>
      </w:r>
      <w:r w:rsidR="009B7B9D">
        <w:rPr>
          <w:rFonts w:ascii="Arial" w:hAnsi="Arial" w:cs="Arial"/>
          <w:sz w:val="20"/>
        </w:rPr>
        <w:t>ough</w:t>
      </w:r>
      <w:r w:rsidR="00A10371">
        <w:rPr>
          <w:rFonts w:ascii="Arial" w:hAnsi="Arial" w:cs="Arial"/>
          <w:sz w:val="20"/>
        </w:rPr>
        <w:t xml:space="preserve"> the ISC.</w:t>
      </w:r>
      <w:r w:rsidRPr="000B1A44">
        <w:rPr>
          <w:rFonts w:ascii="Arial" w:hAnsi="Arial" w:cs="Arial"/>
          <w:sz w:val="20"/>
        </w:rPr>
        <w:t>’</w:t>
      </w:r>
      <w:r w:rsidR="000B1A44" w:rsidRPr="000B1A44">
        <w:rPr>
          <w:rFonts w:ascii="Arial" w:hAnsi="Arial" w:cs="Arial"/>
          <w:bCs/>
          <w:iCs/>
          <w:color w:val="1F497D"/>
          <w:sz w:val="20"/>
        </w:rPr>
        <w:t xml:space="preserve"> </w:t>
      </w:r>
      <w:r w:rsidR="00E62FAF" w:rsidRPr="00BB2952">
        <w:rPr>
          <w:rFonts w:ascii="Arial" w:hAnsi="Arial" w:cs="Arial"/>
          <w:bCs/>
          <w:iCs/>
          <w:sz w:val="20"/>
        </w:rPr>
        <w:t>Those requirements that could not</w:t>
      </w:r>
      <w:r w:rsidR="00F368BF">
        <w:rPr>
          <w:rFonts w:ascii="Arial" w:hAnsi="Arial" w:cs="Arial"/>
          <w:bCs/>
          <w:iCs/>
          <w:sz w:val="20"/>
        </w:rPr>
        <w:t xml:space="preserve"> be covered by MRB</w:t>
      </w:r>
      <w:r w:rsidR="000B1A44" w:rsidRPr="00BB2952">
        <w:rPr>
          <w:rFonts w:ascii="Arial" w:hAnsi="Arial" w:cs="Arial"/>
          <w:bCs/>
          <w:iCs/>
          <w:sz w:val="20"/>
        </w:rPr>
        <w:t>R tasks should be listed in the Airworthiness Limitations document.</w:t>
      </w:r>
      <w:r w:rsidR="00E37E7F" w:rsidRPr="00BB2952">
        <w:rPr>
          <w:rFonts w:ascii="Arial" w:hAnsi="Arial" w:cs="Arial"/>
          <w:bCs/>
          <w:iCs/>
          <w:sz w:val="20"/>
        </w:rPr>
        <w:t>(P20).</w:t>
      </w:r>
    </w:p>
    <w:p w:rsidR="00222513" w:rsidRPr="000B1A44" w:rsidRDefault="00222513" w:rsidP="008A21BC">
      <w:pPr>
        <w:pStyle w:val="ListParagraph"/>
        <w:autoSpaceDE w:val="0"/>
        <w:autoSpaceDN w:val="0"/>
        <w:ind w:left="1074"/>
        <w:jc w:val="both"/>
        <w:rPr>
          <w:rFonts w:ascii="Arial" w:hAnsi="Arial" w:cs="Arial"/>
          <w:bCs/>
          <w:iCs/>
          <w:color w:val="1F497D"/>
          <w:sz w:val="20"/>
        </w:rPr>
      </w:pPr>
    </w:p>
    <w:p w:rsidR="005C2A6B" w:rsidRPr="005C2A6B" w:rsidRDefault="00DA2D0E" w:rsidP="008A21BC">
      <w:pPr>
        <w:tabs>
          <w:tab w:val="left" w:pos="1701"/>
        </w:tabs>
        <w:ind w:left="1701" w:hanging="170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Management</w:t>
      </w:r>
      <w:r w:rsidR="005C2A6B" w:rsidRPr="005C2A6B">
        <w:rPr>
          <w:rFonts w:ascii="Arial" w:hAnsi="Arial" w:cs="Arial"/>
          <w:b/>
          <w:sz w:val="20"/>
        </w:rPr>
        <w:t xml:space="preserve"> of task</w:t>
      </w:r>
      <w:r w:rsidR="00C31569">
        <w:rPr>
          <w:rFonts w:ascii="Arial" w:hAnsi="Arial" w:cs="Arial"/>
          <w:b/>
          <w:sz w:val="20"/>
        </w:rPr>
        <w:t xml:space="preserve"> interval/threshold</w:t>
      </w:r>
      <w:r w:rsidR="005C2A6B" w:rsidRPr="005C2A6B">
        <w:rPr>
          <w:rFonts w:ascii="Arial" w:hAnsi="Arial" w:cs="Arial"/>
          <w:b/>
          <w:sz w:val="20"/>
        </w:rPr>
        <w:t xml:space="preserve"> escalation:</w:t>
      </w:r>
    </w:p>
    <w:p w:rsidR="00205311" w:rsidRDefault="000B1A44" w:rsidP="008A21BC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Specific r</w:t>
      </w:r>
      <w:r w:rsidR="00036FE8">
        <w:rPr>
          <w:rFonts w:ascii="Arial" w:hAnsi="Arial" w:cs="Arial"/>
          <w:sz w:val="20"/>
        </w:rPr>
        <w:t>ules will be</w:t>
      </w:r>
      <w:r w:rsidR="005C2A6B">
        <w:rPr>
          <w:rFonts w:ascii="Arial" w:hAnsi="Arial" w:cs="Arial"/>
          <w:sz w:val="20"/>
        </w:rPr>
        <w:t xml:space="preserve"> establish</w:t>
      </w:r>
      <w:r w:rsidR="00036FE8">
        <w:rPr>
          <w:rFonts w:ascii="Arial" w:hAnsi="Arial" w:cs="Arial"/>
          <w:sz w:val="20"/>
        </w:rPr>
        <w:t xml:space="preserve">ed </w:t>
      </w:r>
      <w:r w:rsidR="005661C0">
        <w:rPr>
          <w:rFonts w:ascii="Arial" w:hAnsi="Arial" w:cs="Arial"/>
          <w:sz w:val="20"/>
        </w:rPr>
        <w:t>t</w:t>
      </w:r>
      <w:r w:rsidR="00036FE8">
        <w:rPr>
          <w:rFonts w:ascii="Arial" w:hAnsi="Arial" w:cs="Arial"/>
          <w:sz w:val="20"/>
        </w:rPr>
        <w:t>o</w:t>
      </w:r>
      <w:r w:rsidR="005661C0">
        <w:rPr>
          <w:rFonts w:ascii="Arial" w:hAnsi="Arial" w:cs="Arial"/>
          <w:sz w:val="20"/>
        </w:rPr>
        <w:t xml:space="preserve"> manage </w:t>
      </w:r>
      <w:r w:rsidR="00036FE8">
        <w:rPr>
          <w:rFonts w:ascii="Arial" w:hAnsi="Arial" w:cs="Arial"/>
          <w:sz w:val="20"/>
        </w:rPr>
        <w:t xml:space="preserve">the </w:t>
      </w:r>
      <w:r w:rsidR="005661C0">
        <w:rPr>
          <w:rFonts w:ascii="Arial" w:hAnsi="Arial" w:cs="Arial"/>
          <w:sz w:val="20"/>
        </w:rPr>
        <w:t>escalation of an MRBR task</w:t>
      </w:r>
      <w:r w:rsidR="00C31569">
        <w:rPr>
          <w:rFonts w:ascii="Arial" w:hAnsi="Arial" w:cs="Arial"/>
          <w:sz w:val="20"/>
        </w:rPr>
        <w:t xml:space="preserve"> </w:t>
      </w:r>
      <w:r w:rsidR="005661C0">
        <w:rPr>
          <w:rFonts w:ascii="Arial" w:hAnsi="Arial" w:cs="Arial"/>
          <w:sz w:val="20"/>
        </w:rPr>
        <w:t>which is used to cover a</w:t>
      </w:r>
      <w:r w:rsidR="00694197">
        <w:rPr>
          <w:rFonts w:ascii="Arial" w:hAnsi="Arial" w:cs="Arial"/>
          <w:sz w:val="20"/>
        </w:rPr>
        <w:t xml:space="preserve"> </w:t>
      </w:r>
      <w:r w:rsidR="00F25303">
        <w:rPr>
          <w:rFonts w:ascii="Arial" w:hAnsi="Arial" w:cs="Arial"/>
          <w:sz w:val="20"/>
        </w:rPr>
        <w:t>(</w:t>
      </w:r>
      <w:r w:rsidR="00694197">
        <w:rPr>
          <w:rFonts w:ascii="Arial" w:hAnsi="Arial" w:cs="Arial"/>
          <w:sz w:val="20"/>
        </w:rPr>
        <w:t>C</w:t>
      </w:r>
      <w:r w:rsidR="00992C5E">
        <w:rPr>
          <w:rFonts w:ascii="Arial" w:hAnsi="Arial" w:cs="Arial"/>
          <w:sz w:val="20"/>
        </w:rPr>
        <w:t>andidate</w:t>
      </w:r>
      <w:r w:rsidR="00F25303">
        <w:rPr>
          <w:rFonts w:ascii="Arial" w:hAnsi="Arial" w:cs="Arial"/>
          <w:sz w:val="20"/>
        </w:rPr>
        <w:t>)</w:t>
      </w:r>
      <w:r w:rsidR="005661C0">
        <w:rPr>
          <w:rFonts w:ascii="Arial" w:hAnsi="Arial" w:cs="Arial"/>
          <w:sz w:val="20"/>
        </w:rPr>
        <w:t xml:space="preserve"> </w:t>
      </w:r>
      <w:r w:rsidR="00A90F7C">
        <w:rPr>
          <w:rFonts w:ascii="Arial" w:hAnsi="Arial" w:cs="Arial"/>
          <w:sz w:val="20"/>
        </w:rPr>
        <w:t>DT-</w:t>
      </w:r>
      <w:r w:rsidR="00694197">
        <w:rPr>
          <w:rFonts w:ascii="Arial" w:hAnsi="Arial" w:cs="Arial"/>
          <w:sz w:val="20"/>
        </w:rPr>
        <w:t>ALI</w:t>
      </w:r>
      <w:r w:rsidR="00A90F7C">
        <w:rPr>
          <w:rFonts w:ascii="Arial" w:hAnsi="Arial" w:cs="Arial"/>
          <w:sz w:val="20"/>
        </w:rPr>
        <w:t xml:space="preserve"> </w:t>
      </w:r>
      <w:r w:rsidR="005661C0">
        <w:rPr>
          <w:rFonts w:ascii="Arial" w:hAnsi="Arial" w:cs="Arial"/>
          <w:sz w:val="20"/>
        </w:rPr>
        <w:t>inspection requirement</w:t>
      </w:r>
      <w:r w:rsidR="00C3156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to ensure that the </w:t>
      </w:r>
      <w:r w:rsidR="00F25303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Candidate</w:t>
      </w:r>
      <w:r w:rsidR="00F25303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DT-ALI limits will not be exceeded in service.</w:t>
      </w:r>
    </w:p>
    <w:p w:rsidR="00205311" w:rsidRDefault="00205311" w:rsidP="00205311">
      <w:pPr>
        <w:tabs>
          <w:tab w:val="left" w:pos="810"/>
        </w:tabs>
        <w:ind w:left="2160" w:hanging="2160"/>
        <w:jc w:val="center"/>
        <w:rPr>
          <w:b/>
          <w:color w:val="FF6600"/>
          <w:lang w:val="en-US"/>
        </w:rPr>
      </w:pPr>
      <w:r>
        <w:rPr>
          <w:rFonts w:ascii="Arial" w:hAnsi="Arial" w:cs="Arial"/>
          <w:sz w:val="20"/>
        </w:rPr>
        <w:br w:type="page"/>
      </w: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1F8EF" wp14:editId="3307A3A5">
                <wp:simplePos x="0" y="0"/>
                <wp:positionH relativeFrom="column">
                  <wp:posOffset>1075690</wp:posOffset>
                </wp:positionH>
                <wp:positionV relativeFrom="paragraph">
                  <wp:posOffset>6078220</wp:posOffset>
                </wp:positionV>
                <wp:extent cx="1276350" cy="489585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311" w:rsidRPr="00A21DE1" w:rsidRDefault="00205311" w:rsidP="00205311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21DE1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(Candidate) DT-ALI / MRB R coordination</w:t>
                            </w:r>
                          </w:p>
                          <w:p w:rsidR="00205311" w:rsidRPr="00A21DE1" w:rsidRDefault="00205311" w:rsidP="00205311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21DE1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Figure 2-4-4.7</w:t>
                            </w:r>
                            <w:ins w:id="0" w:author="mancini_c" w:date="2013-02-12T12:00:00Z">
                              <w:r>
                                <w:rPr>
                                  <w:rFonts w:ascii="Arial" w:hAnsi="Arial" w:cs="Arial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 P19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84.7pt;margin-top:478.6pt;width:100.5pt;height:3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" strokeweight="1.25pt">
                <v:textbox>
                  <w:txbxContent>
                    <w:p w:rsidR="00205311" w:rsidRPr="00A21DE1" w:rsidRDefault="00205311" w:rsidP="00205311">
                      <w:pP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 w:rsidRPr="00A21DE1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lang w:val="en-US"/>
                        </w:rPr>
                        <w:t>(Candidate) DT-ALI / MRB R coordination</w:t>
                      </w:r>
                    </w:p>
                    <w:p w:rsidR="00205311" w:rsidRPr="00A21DE1" w:rsidRDefault="00205311" w:rsidP="00205311">
                      <w:pP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 w:rsidRPr="00A21DE1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  <w:lang w:val="en-US"/>
                        </w:rPr>
                        <w:t>Figure 2-4-4.7</w:t>
                      </w:r>
                      <w:ins w:id="1" w:author="mancini_c" w:date="2013-02-12T12:00:00Z">
                        <w:r>
                          <w:rPr>
                            <w:rFonts w:ascii="Arial" w:hAnsi="Arial" w:cs="Arial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 P19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  <w:ins w:id="1" w:author="mancini_c" w:date="2013-02-12T12:00:00Z"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74624" behindDoc="0" locked="0" layoutInCell="1" allowOverlap="1" wp14:anchorId="471DBAF8" wp14:editId="5A9AA79D">
                  <wp:simplePos x="0" y="0"/>
                  <wp:positionH relativeFrom="column">
                    <wp:posOffset>5396230</wp:posOffset>
                  </wp:positionH>
                  <wp:positionV relativeFrom="paragraph">
                    <wp:posOffset>6402070</wp:posOffset>
                  </wp:positionV>
                  <wp:extent cx="546735" cy="276225"/>
                  <wp:effectExtent l="0" t="0" r="0" b="0"/>
                  <wp:wrapNone/>
                  <wp:docPr id="17" name="Text Box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5311" w:rsidRPr="00A21DE1" w:rsidRDefault="00205311" w:rsidP="00205311">
                              <w:pPr>
                                <w:rPr>
                                  <w:b/>
                                </w:rPr>
                              </w:pPr>
                              <w:ins w:id="2" w:author="mancini_c" w:date="2013-02-12T12:00:00Z">
                                <w:r>
                                  <w:rPr>
                                    <w:b/>
                                  </w:rPr>
                                  <w:t>P21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id="Text Box 38" o:spid="_x0000_s1027" type="#_x0000_t202" style="position:absolute;left:0;text-align:left;margin-left:424.9pt;margin-top:504.1pt;width:43.05pt;height:21.7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">
                  <v:textbox style="mso-fit-shape-to-text:t">
                    <w:txbxContent>
                      <w:p w:rsidR="00205311" w:rsidRPr="00A21DE1" w:rsidRDefault="00205311" w:rsidP="00205311">
                        <w:pPr>
                          <w:rPr>
                            <w:b/>
                          </w:rPr>
                        </w:pPr>
                        <w:ins w:id="4" w:author="mancini_c" w:date="2013-02-12T12:00:00Z">
                          <w:r>
                            <w:rPr>
                              <w:b/>
                            </w:rPr>
                            <w:t>P21</w:t>
                          </w:r>
                        </w:ins>
                      </w:p>
                    </w:txbxContent>
                  </v:textbox>
                </v:shape>
              </w:pict>
            </mc:Fallback>
          </mc:AlternateContent>
        </w:r>
      </w:ins>
      <w:ins w:id="3" w:author="mancini_c" w:date="2013-02-12T11:56:00Z"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7A1D24F9" wp14:editId="4B2056B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6402070</wp:posOffset>
                  </wp:positionV>
                  <wp:extent cx="546735" cy="276225"/>
                  <wp:effectExtent l="0" t="0" r="0" b="0"/>
                  <wp:wrapNone/>
                  <wp:docPr id="15" name="Text Box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5311" w:rsidRPr="00A21DE1" w:rsidRDefault="00205311" w:rsidP="00205311">
                              <w:pPr>
                                <w:rPr>
                                  <w:b/>
                                </w:rPr>
                              </w:pPr>
                              <w:ins w:id="4" w:author="mancini_c" w:date="2013-02-12T12:00:00Z">
                                <w:r>
                                  <w:rPr>
                                    <w:b/>
                                  </w:rPr>
                                  <w:t>P20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id="Text Box 37" o:spid="_x0000_s1028" type="#_x0000_t202" style="position:absolute;left:0;text-align:left;margin-left:.4pt;margin-top:504.1pt;width:43.05pt;height:21.7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">
                  <v:textbox style="mso-fit-shape-to-text:t">
                    <w:txbxContent>
                      <w:p w:rsidR="00205311" w:rsidRPr="00A21DE1" w:rsidRDefault="00205311" w:rsidP="00205311">
                        <w:pPr>
                          <w:rPr>
                            <w:b/>
                          </w:rPr>
                        </w:pPr>
                        <w:ins w:id="7" w:author="mancini_c" w:date="2013-02-12T12:00:00Z">
                          <w:r>
                            <w:rPr>
                              <w:b/>
                            </w:rPr>
                            <w:t>P20</w:t>
                          </w:r>
                        </w:ins>
                      </w:p>
                    </w:txbxContent>
                  </v:textbox>
                </v:shape>
              </w:pict>
            </mc:Fallback>
          </mc:AlternateContent>
        </w:r>
      </w:ins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ABD132" wp14:editId="04854AC7">
                <wp:simplePos x="0" y="0"/>
                <wp:positionH relativeFrom="column">
                  <wp:posOffset>2132965</wp:posOffset>
                </wp:positionH>
                <wp:positionV relativeFrom="paragraph">
                  <wp:posOffset>5411470</wp:posOffset>
                </wp:positionV>
                <wp:extent cx="1133475" cy="800100"/>
                <wp:effectExtent l="0" t="0" r="0" b="0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8001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311" w:rsidRPr="00F878DD" w:rsidRDefault="00205311" w:rsidP="00205311">
                            <w:pPr>
                              <w:jc w:val="center"/>
                              <w:rPr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IS</w:t>
                            </w:r>
                            <w:r w:rsidRPr="00F878DD"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 FD </w:t>
                            </w:r>
                            <w:r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REQUIREMENT A</w:t>
                            </w:r>
                            <w:r w:rsidRPr="00F878DD"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 xml:space="preserve"> PSE / (</w:t>
                            </w:r>
                            <w:r w:rsidRPr="00A21DE1">
                              <w:rPr>
                                <w:rFonts w:ascii="Arial" w:hAnsi="Arial"/>
                                <w:b/>
                                <w:color w:val="FF0000"/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F878DD"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)</w:t>
                            </w:r>
                            <w:ins w:id="5" w:author="mancini_c" w:date="2013-02-13T11:47:00Z">
                              <w:r>
                                <w:rPr>
                                  <w:rFonts w:ascii="Arial" w:hAnsi="Ari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DT-</w:t>
                              </w:r>
                            </w:ins>
                            <w:r w:rsidRPr="00F878DD"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ALI?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6" o:spid="_x0000_s1029" type="#_x0000_t4" style="position:absolute;left:0;text-align:left;margin-left:167.95pt;margin-top:426.1pt;width:89.25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">
                <v:textbox inset="0,0,0,0">
                  <w:txbxContent>
                    <w:p w:rsidR="00205311" w:rsidRPr="00F878DD" w:rsidRDefault="00205311" w:rsidP="00205311">
                      <w:pPr>
                        <w:jc w:val="center"/>
                        <w:rPr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sz w:val="14"/>
                          <w:szCs w:val="14"/>
                          <w:lang w:val="en-US"/>
                        </w:rPr>
                        <w:t>IS</w:t>
                      </w:r>
                      <w:r w:rsidRPr="00F878DD">
                        <w:rPr>
                          <w:rFonts w:ascii="Arial" w:hAnsi="Arial"/>
                          <w:b/>
                          <w:sz w:val="14"/>
                          <w:szCs w:val="14"/>
                          <w:lang w:val="en-US"/>
                        </w:rPr>
                        <w:t xml:space="preserve"> FD </w:t>
                      </w:r>
                      <w:r>
                        <w:rPr>
                          <w:rFonts w:ascii="Arial" w:hAnsi="Arial"/>
                          <w:b/>
                          <w:sz w:val="14"/>
                          <w:szCs w:val="14"/>
                          <w:lang w:val="en-US"/>
                        </w:rPr>
                        <w:t>REQUIREMENT A</w:t>
                      </w:r>
                      <w:r w:rsidRPr="00F878DD">
                        <w:rPr>
                          <w:rFonts w:ascii="Arial" w:hAnsi="Arial"/>
                          <w:b/>
                          <w:sz w:val="14"/>
                          <w:szCs w:val="14"/>
                          <w:lang w:val="en-US"/>
                        </w:rPr>
                        <w:t xml:space="preserve"> PSE / (</w:t>
                      </w:r>
                      <w:r w:rsidRPr="00A21DE1">
                        <w:rPr>
                          <w:rFonts w:ascii="Arial" w:hAnsi="Arial"/>
                          <w:b/>
                          <w:color w:val="FF0000"/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F878DD">
                        <w:rPr>
                          <w:rFonts w:ascii="Arial" w:hAnsi="Arial"/>
                          <w:b/>
                          <w:sz w:val="14"/>
                          <w:szCs w:val="14"/>
                          <w:lang w:val="en-US"/>
                        </w:rPr>
                        <w:t>)</w:t>
                      </w:r>
                      <w:ins w:id="9" w:author="mancini_c" w:date="2013-02-13T11:47:00Z">
                        <w:r>
                          <w:rPr>
                            <w:rFonts w:ascii="Arial" w:hAnsi="Arial"/>
                            <w:b/>
                            <w:sz w:val="14"/>
                            <w:szCs w:val="14"/>
                            <w:lang w:val="en-US"/>
                          </w:rPr>
                          <w:t xml:space="preserve"> DT-</w:t>
                        </w:r>
                      </w:ins>
                      <w:r w:rsidRPr="00F878DD">
                        <w:rPr>
                          <w:rFonts w:ascii="Arial" w:hAnsi="Arial"/>
                          <w:b/>
                          <w:sz w:val="14"/>
                          <w:szCs w:val="14"/>
                          <w:lang w:val="en-US"/>
                        </w:rPr>
                        <w:t>ALI?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925F15" wp14:editId="7256513D">
                <wp:simplePos x="0" y="0"/>
                <wp:positionH relativeFrom="column">
                  <wp:posOffset>2352040</wp:posOffset>
                </wp:positionH>
                <wp:positionV relativeFrom="paragraph">
                  <wp:posOffset>6402070</wp:posOffset>
                </wp:positionV>
                <wp:extent cx="409575" cy="314325"/>
                <wp:effectExtent l="0" t="0" r="0" b="0"/>
                <wp:wrapNone/>
                <wp:docPr id="1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314325"/>
                        </a:xfrm>
                        <a:prstGeom prst="bentConnector3">
                          <a:avLst>
                            <a:gd name="adj1" fmla="val 49921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5" o:spid="_x0000_s1026" type="#_x0000_t34" style="position:absolute;margin-left:185.2pt;margin-top:504.1pt;width:32.2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" adj="10783" strokeweight="1.25pt">
                <v:stroke startarrow="block" endarrow="block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74777C3B" wp14:editId="26E5D301">
            <wp:extent cx="5943600" cy="6981825"/>
            <wp:effectExtent l="0" t="0" r="0" b="9525"/>
            <wp:docPr id="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6600"/>
          <w:lang w:val="en-US"/>
        </w:rPr>
        <w:br w:type="page"/>
      </w:r>
    </w:p>
    <w:p w:rsidR="00205311" w:rsidRPr="00870727" w:rsidRDefault="00205311" w:rsidP="00205311">
      <w:pPr>
        <w:rPr>
          <w:rFonts w:ascii="Tahoma" w:hAnsi="Tahoma" w:cs="Tahoma"/>
          <w:color w:val="000000"/>
          <w:sz w:val="20"/>
          <w:lang w:val="en-US"/>
        </w:rPr>
      </w:pPr>
      <w:r>
        <w:rPr>
          <w:rFonts w:ascii="Arial" w:hAnsi="Arial"/>
          <w:sz w:val="20"/>
        </w:rPr>
        <w:lastRenderedPageBreak/>
        <w:t>Fig. 2-4-4.7 - (</w:t>
      </w:r>
      <w:r w:rsidRPr="00870727">
        <w:rPr>
          <w:rFonts w:ascii="Tahoma" w:hAnsi="Tahoma" w:cs="Tahoma"/>
          <w:color w:val="000000"/>
          <w:sz w:val="20"/>
          <w:lang w:val="en-US"/>
        </w:rPr>
        <w:t>Candidate) DT-ALI / MRB R coordination</w:t>
      </w:r>
    </w:p>
    <w:p w:rsidR="00205311" w:rsidRPr="00B42F76" w:rsidRDefault="00205311" w:rsidP="00205311">
      <w:pPr>
        <w:rPr>
          <w:rFonts w:ascii="Arial" w:hAnsi="Arial"/>
          <w:sz w:val="20"/>
          <w:lang w:val="en-US"/>
        </w:rPr>
      </w:pPr>
    </w:p>
    <w:p w:rsidR="00205311" w:rsidRDefault="00205311" w:rsidP="00205311">
      <w:pPr>
        <w:tabs>
          <w:tab w:val="left" w:pos="810"/>
        </w:tabs>
        <w:ind w:left="2160" w:hanging="2160"/>
        <w:jc w:val="center"/>
        <w:rPr>
          <w:b/>
          <w:color w:val="FF6600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DC92AC" wp14:editId="7DF3AAFF">
                <wp:simplePos x="0" y="0"/>
                <wp:positionH relativeFrom="column">
                  <wp:posOffset>2228850</wp:posOffset>
                </wp:positionH>
                <wp:positionV relativeFrom="paragraph">
                  <wp:posOffset>48895</wp:posOffset>
                </wp:positionV>
                <wp:extent cx="3790315" cy="4610100"/>
                <wp:effectExtent l="0" t="0" r="0" b="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315" cy="461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5311" w:rsidRPr="007769D4" w:rsidRDefault="00205311" w:rsidP="00205311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75.5pt;margin-top:3.85pt;width:298.45pt;height:3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qgyhw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" stroked="f">
                <v:textbox>
                  <w:txbxContent>
                    <w:p w:rsidR="00205311" w:rsidRPr="007769D4" w:rsidRDefault="00205311" w:rsidP="00205311">
                      <w:pP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5311" w:rsidRDefault="00205311" w:rsidP="00205311">
      <w:pPr>
        <w:tabs>
          <w:tab w:val="left" w:pos="810"/>
        </w:tabs>
        <w:ind w:left="2160" w:hanging="2160"/>
        <w:jc w:val="center"/>
        <w:rPr>
          <w:b/>
          <w:color w:val="000000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7C6EDC" wp14:editId="01B5B110">
                <wp:simplePos x="0" y="0"/>
                <wp:positionH relativeFrom="column">
                  <wp:posOffset>161290</wp:posOffset>
                </wp:positionH>
                <wp:positionV relativeFrom="paragraph">
                  <wp:posOffset>2207260</wp:posOffset>
                </wp:positionV>
                <wp:extent cx="1876425" cy="1438275"/>
                <wp:effectExtent l="19050" t="19050" r="28575" b="47625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14382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311" w:rsidRDefault="00205311" w:rsidP="00205311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205311" w:rsidRPr="00A37A0E" w:rsidRDefault="00205311" w:rsidP="00205311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81649">
                              <w:rPr>
                                <w:rFonts w:ascii="Arial" w:hAnsi="Arial"/>
                                <w:sz w:val="14"/>
                                <w:szCs w:val="16"/>
                                <w:lang w:val="en-US"/>
                              </w:rPr>
                              <w:t xml:space="preserve">Is it justified to revise an MRBR task be to allow coverage of the </w:t>
                            </w:r>
                            <w:r w:rsidRPr="00A37A0E">
                              <w:rPr>
                                <w:rFonts w:ascii="Arial" w:hAnsi="Arial"/>
                                <w:sz w:val="16"/>
                                <w:szCs w:val="16"/>
                                <w:lang w:val="en-US"/>
                              </w:rPr>
                              <w:t>(C)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lang w:val="en-US"/>
                              </w:rPr>
                              <w:t xml:space="preserve"> DT-</w:t>
                            </w:r>
                            <w:r w:rsidRPr="00A37A0E">
                              <w:rPr>
                                <w:rFonts w:ascii="Arial" w:hAnsi="Arial"/>
                                <w:sz w:val="16"/>
                                <w:szCs w:val="16"/>
                                <w:lang w:val="en-US"/>
                              </w:rPr>
                              <w:t>ALI?</w:t>
                            </w:r>
                          </w:p>
                          <w:p w:rsidR="00205311" w:rsidRPr="007769D4" w:rsidRDefault="00205311" w:rsidP="0020531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1" type="#_x0000_t4" style="position:absolute;left:0;text-align:left;margin-left:12.7pt;margin-top:173.8pt;width:147.75pt;height:11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">
                <v:textbox>
                  <w:txbxContent>
                    <w:p w:rsidR="00205311" w:rsidRDefault="00205311" w:rsidP="00205311">
                      <w:pPr>
                        <w:jc w:val="center"/>
                        <w:rPr>
                          <w:rFonts w:ascii="Arial" w:hAnsi="Arial"/>
                          <w:sz w:val="16"/>
                          <w:szCs w:val="16"/>
                          <w:lang w:val="en-US"/>
                        </w:rPr>
                      </w:pPr>
                    </w:p>
                    <w:p w:rsidR="00205311" w:rsidRPr="00A37A0E" w:rsidRDefault="00205311" w:rsidP="00205311">
                      <w:pPr>
                        <w:jc w:val="center"/>
                        <w:rPr>
                          <w:rFonts w:ascii="Arial" w:hAnsi="Arial"/>
                          <w:sz w:val="16"/>
                          <w:szCs w:val="16"/>
                          <w:lang w:val="en-US"/>
                        </w:rPr>
                      </w:pPr>
                      <w:r w:rsidRPr="00E81649">
                        <w:rPr>
                          <w:rFonts w:ascii="Arial" w:hAnsi="Arial"/>
                          <w:sz w:val="14"/>
                          <w:szCs w:val="16"/>
                          <w:lang w:val="en-US"/>
                        </w:rPr>
                        <w:t xml:space="preserve">Is it justified to revise an MRBR task be to allow coverage of the </w:t>
                      </w:r>
                      <w:r w:rsidRPr="00A37A0E">
                        <w:rPr>
                          <w:rFonts w:ascii="Arial" w:hAnsi="Arial"/>
                          <w:sz w:val="16"/>
                          <w:szCs w:val="16"/>
                          <w:lang w:val="en-US"/>
                        </w:rPr>
                        <w:t>(C)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  <w:lang w:val="en-US"/>
                        </w:rPr>
                        <w:t>DT-</w:t>
                      </w:r>
                      <w:r w:rsidRPr="00A37A0E">
                        <w:rPr>
                          <w:rFonts w:ascii="Arial" w:hAnsi="Arial"/>
                          <w:sz w:val="16"/>
                          <w:szCs w:val="16"/>
                          <w:lang w:val="en-US"/>
                        </w:rPr>
                        <w:t>ALI?</w:t>
                      </w:r>
                    </w:p>
                    <w:p w:rsidR="00205311" w:rsidRPr="007769D4" w:rsidRDefault="00205311" w:rsidP="0020531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5F0257" wp14:editId="79E975CE">
                <wp:simplePos x="0" y="0"/>
                <wp:positionH relativeFrom="column">
                  <wp:posOffset>317500</wp:posOffset>
                </wp:positionH>
                <wp:positionV relativeFrom="paragraph">
                  <wp:posOffset>3797935</wp:posOffset>
                </wp:positionV>
                <wp:extent cx="1551940" cy="609600"/>
                <wp:effectExtent l="0" t="0" r="10160" b="190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311" w:rsidRDefault="00205311" w:rsidP="00205311">
                            <w:p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205311" w:rsidRPr="007769D4" w:rsidRDefault="00205311" w:rsidP="00205311">
                            <w:p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</w:pPr>
                            <w:ins w:id="6" w:author="mancini_c" w:date="2013-02-12T11:48:00Z">
                              <w:r>
                                <w:rPr>
                                  <w:rFonts w:ascii="Arial" w:hAnsi="Arial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</w:ins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>C</w:t>
                            </w:r>
                            <w:ins w:id="7" w:author="mancini_c" w:date="2013-02-12T11:48:00Z">
                              <w:r>
                                <w:rPr>
                                  <w:rFonts w:ascii="Arial" w:hAnsi="Arial"/>
                                  <w:sz w:val="18"/>
                                  <w:szCs w:val="18"/>
                                  <w:lang w:val="en-US"/>
                                </w:rPr>
                                <w:t xml:space="preserve"> ) DT- </w:t>
                              </w:r>
                            </w:ins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>ALI becomes 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5pt;margin-top:299.05pt;width:122.2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">
                <v:textbox>
                  <w:txbxContent>
                    <w:p w:rsidR="00205311" w:rsidRDefault="00205311" w:rsidP="00205311">
                      <w:pPr>
                        <w:jc w:val="both"/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</w:pPr>
                    </w:p>
                    <w:p w:rsidR="00205311" w:rsidRPr="007769D4" w:rsidRDefault="00205311" w:rsidP="00205311">
                      <w:pPr>
                        <w:jc w:val="both"/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</w:pPr>
                      <w:ins w:id="12" w:author="mancini_c" w:date="2013-02-12T11:48:00Z">
                        <w:r>
                          <w:rPr>
                            <w:rFonts w:ascii="Arial" w:hAnsi="Arial"/>
                            <w:sz w:val="18"/>
                            <w:szCs w:val="18"/>
                            <w:lang w:val="en-US"/>
                          </w:rPr>
                          <w:t>(</w:t>
                        </w:r>
                      </w:ins>
                      <w: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>C</w:t>
                      </w:r>
                      <w:ins w:id="13" w:author="mancini_c" w:date="2013-02-12T11:48:00Z">
                        <w:r>
                          <w:rPr>
                            <w:rFonts w:ascii="Arial" w:hAnsi="Arial"/>
                            <w:sz w:val="18"/>
                            <w:szCs w:val="18"/>
                            <w:lang w:val="en-US"/>
                          </w:rPr>
                          <w:t xml:space="preserve"> ) DT- </w:t>
                        </w:r>
                      </w:ins>
                      <w: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>ALI becomes ALI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D3F59E" wp14:editId="10828B63">
                <wp:simplePos x="0" y="0"/>
                <wp:positionH relativeFrom="column">
                  <wp:posOffset>2818765</wp:posOffset>
                </wp:positionH>
                <wp:positionV relativeFrom="paragraph">
                  <wp:posOffset>2712085</wp:posOffset>
                </wp:positionV>
                <wp:extent cx="1575435" cy="556260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5435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311" w:rsidRPr="00A37A0E" w:rsidRDefault="00205311" w:rsidP="00205311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7A0E"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>Revised MRBR task</w:t>
                            </w:r>
                            <w:ins w:id="8" w:author="THARBOTTLE" w:date="2013-02-11T12:38:00Z">
                              <w:r>
                                <w:rPr>
                                  <w:rFonts w:ascii="Arial" w:hAnsi="Arial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</w:ins>
                            <w:ins w:id="9" w:author="mancini_c" w:date="2013-02-13T11:37:00Z">
                              <w:r>
                                <w:rPr>
                                  <w:rFonts w:ascii="Arial" w:hAnsi="Arial"/>
                                  <w:sz w:val="18"/>
                                  <w:szCs w:val="18"/>
                                  <w:lang w:val="en-US"/>
                                </w:rPr>
                                <w:t xml:space="preserve">properly </w:t>
                              </w:r>
                            </w:ins>
                            <w:r w:rsidRPr="00A37A0E"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 xml:space="preserve"> covers </w:t>
                            </w:r>
                            <w:ins w:id="10" w:author="mancini_c" w:date="2013-02-13T11:47:00Z">
                              <w:r>
                                <w:rPr>
                                  <w:rFonts w:ascii="Arial" w:hAnsi="Arial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</w:ins>
                            <w:r w:rsidRPr="00A37A0E"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>andidate</w:t>
                            </w:r>
                            <w:ins w:id="11" w:author="mancini_c" w:date="2013-02-13T11:47:00Z">
                              <w:r>
                                <w:rPr>
                                  <w:rFonts w:ascii="Arial" w:hAnsi="Arial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ins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 xml:space="preserve"> DT-</w:t>
                            </w:r>
                            <w:r w:rsidRPr="00A37A0E"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>ALI.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1.95pt;margin-top:213.55pt;width:124.05pt;height:4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">
                <v:textbox>
                  <w:txbxContent>
                    <w:p w:rsidR="00205311" w:rsidRPr="00A37A0E" w:rsidRDefault="00205311" w:rsidP="00205311">
                      <w:pP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</w:pPr>
                      <w:r w:rsidRPr="00A37A0E"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>Revised MRBR task</w:t>
                      </w:r>
                      <w:ins w:id="18" w:author="THARBOTTLE" w:date="2013-02-11T12:38:00Z">
                        <w:r>
                          <w:rPr>
                            <w:rFonts w:ascii="Arial" w:hAnsi="Arial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ins>
                      <w:ins w:id="19" w:author="mancini_c" w:date="2013-02-13T11:37:00Z">
                        <w:r>
                          <w:rPr>
                            <w:rFonts w:ascii="Arial" w:hAnsi="Arial"/>
                            <w:sz w:val="18"/>
                            <w:szCs w:val="18"/>
                            <w:lang w:val="en-US"/>
                          </w:rPr>
                          <w:t xml:space="preserve">properly </w:t>
                        </w:r>
                      </w:ins>
                      <w:r w:rsidRPr="00A37A0E"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 xml:space="preserve"> covers </w:t>
                      </w:r>
                      <w:ins w:id="20" w:author="mancini_c" w:date="2013-02-13T11:47:00Z">
                        <w:r>
                          <w:rPr>
                            <w:rFonts w:ascii="Arial" w:hAnsi="Arial"/>
                            <w:sz w:val="18"/>
                            <w:szCs w:val="18"/>
                            <w:lang w:val="en-US"/>
                          </w:rPr>
                          <w:t>(</w:t>
                        </w:r>
                      </w:ins>
                      <w:r w:rsidRPr="00A37A0E"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>C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>andidate</w:t>
                      </w:r>
                      <w:ins w:id="21" w:author="mancini_c" w:date="2013-02-13T11:47:00Z">
                        <w:r>
                          <w:rPr>
                            <w:rFonts w:ascii="Arial" w:hAnsi="Arial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ins>
                      <w: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 xml:space="preserve"> DT-</w:t>
                      </w:r>
                      <w:r w:rsidRPr="00A37A0E"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>ALI.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A1866" wp14:editId="18F6ED2E">
                <wp:simplePos x="0" y="0"/>
                <wp:positionH relativeFrom="column">
                  <wp:posOffset>174625</wp:posOffset>
                </wp:positionH>
                <wp:positionV relativeFrom="paragraph">
                  <wp:posOffset>189865</wp:posOffset>
                </wp:positionV>
                <wp:extent cx="1844040" cy="604520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311" w:rsidRPr="00B42F76" w:rsidRDefault="00205311" w:rsidP="00205311">
                            <w:pPr>
                              <w:rPr>
                                <w:rFonts w:ascii="Arial" w:hAnsi="Arial"/>
                                <w:sz w:val="20"/>
                                <w:lang w:val="en-US"/>
                              </w:rPr>
                            </w:pPr>
                            <w:r w:rsidRPr="00E81649">
                              <w:rPr>
                                <w:rFonts w:ascii="Arial" w:hAnsi="Arial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FROM D5a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3.75pt;margin-top:14.95pt;width:145.2pt;height:4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">
                <v:textbox>
                  <w:txbxContent>
                    <w:p w:rsidR="00205311" w:rsidRPr="00B42F76" w:rsidRDefault="00205311" w:rsidP="00205311">
                      <w:pPr>
                        <w:rPr>
                          <w:rFonts w:ascii="Arial" w:hAnsi="Arial"/>
                          <w:sz w:val="20"/>
                          <w:lang w:val="en-US"/>
                        </w:rPr>
                      </w:pPr>
                      <w:r w:rsidRPr="00E81649">
                        <w:rPr>
                          <w:rFonts w:ascii="Arial" w:hAnsi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FROM D5a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F5B562" wp14:editId="143C48DF">
                <wp:simplePos x="0" y="0"/>
                <wp:positionH relativeFrom="column">
                  <wp:posOffset>2034540</wp:posOffset>
                </wp:positionH>
                <wp:positionV relativeFrom="paragraph">
                  <wp:posOffset>2921635</wp:posOffset>
                </wp:positionV>
                <wp:extent cx="788035" cy="9525"/>
                <wp:effectExtent l="0" t="0" r="0" b="0"/>
                <wp:wrapNone/>
                <wp:docPr id="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035" cy="9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" o:spid="_x0000_s1026" type="#_x0000_t32" style="position:absolute;margin-left:160.2pt;margin-top:230.05pt;width:62.05pt;height: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" strokeweight="1.5pt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C44570" wp14:editId="6FA8BCE4">
                <wp:simplePos x="0" y="0"/>
                <wp:positionH relativeFrom="column">
                  <wp:posOffset>1939290</wp:posOffset>
                </wp:positionH>
                <wp:positionV relativeFrom="paragraph">
                  <wp:posOffset>1530985</wp:posOffset>
                </wp:positionV>
                <wp:extent cx="788035" cy="9525"/>
                <wp:effectExtent l="0" t="0" r="0" b="0"/>
                <wp:wrapNone/>
                <wp:docPr id="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035" cy="9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152.7pt;margin-top:120.55pt;width:62.05pt;height: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" strokeweight="1.5pt">
                <v:stroke endarrow="block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63638D" wp14:editId="7AEEE146">
                <wp:simplePos x="0" y="0"/>
                <wp:positionH relativeFrom="column">
                  <wp:posOffset>2727325</wp:posOffset>
                </wp:positionH>
                <wp:positionV relativeFrom="paragraph">
                  <wp:posOffset>1264285</wp:posOffset>
                </wp:positionV>
                <wp:extent cx="1551940" cy="517525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311" w:rsidRPr="007769D4" w:rsidRDefault="00205311" w:rsidP="00205311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69D4"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>MRBR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 xml:space="preserve"> task is considered to </w:t>
                            </w:r>
                            <w:r w:rsidRPr="00FA2B89"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>properly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 xml:space="preserve"> cover the </w:t>
                            </w:r>
                            <w:ins w:id="12" w:author="mancini_c" w:date="2013-02-13T11:47:00Z">
                              <w:r>
                                <w:rPr>
                                  <w:rFonts w:ascii="Arial" w:hAnsi="Arial"/>
                                  <w:sz w:val="18"/>
                                  <w:szCs w:val="18"/>
                                  <w:lang w:val="en-US"/>
                                </w:rPr>
                                <w:t xml:space="preserve"> (</w:t>
                              </w:r>
                            </w:ins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>Candidate</w:t>
                            </w:r>
                            <w:ins w:id="13" w:author="mancini_c" w:date="2013-02-13T11:47:00Z">
                              <w:r>
                                <w:rPr>
                                  <w:rFonts w:ascii="Arial" w:hAnsi="Arial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ins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val="en-US"/>
                              </w:rPr>
                              <w:t xml:space="preserve"> DT-ALI.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14.75pt;margin-top:99.55pt;width:122.2pt;height:4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">
                <v:textbox>
                  <w:txbxContent>
                    <w:p w:rsidR="00205311" w:rsidRPr="007769D4" w:rsidRDefault="00205311" w:rsidP="00205311">
                      <w:pP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</w:pPr>
                      <w:r w:rsidRPr="007769D4"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>MRBR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 xml:space="preserve"> task is considered to </w:t>
                      </w:r>
                      <w:r w:rsidRPr="00FA2B89"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>properly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 xml:space="preserve"> cover the </w:t>
                      </w:r>
                      <w:ins w:id="24" w:author="mancini_c" w:date="2013-02-13T11:47:00Z">
                        <w:r>
                          <w:rPr>
                            <w:rFonts w:ascii="Arial" w:hAnsi="Arial"/>
                            <w:sz w:val="18"/>
                            <w:szCs w:val="18"/>
                            <w:lang w:val="en-US"/>
                          </w:rPr>
                          <w:t xml:space="preserve"> (</w:t>
                        </w:r>
                      </w:ins>
                      <w: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>Candidate</w:t>
                      </w:r>
                      <w:ins w:id="25" w:author="mancini_c" w:date="2013-02-13T11:47:00Z">
                        <w:r>
                          <w:rPr>
                            <w:rFonts w:ascii="Arial" w:hAnsi="Arial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ins>
                      <w:r>
                        <w:rPr>
                          <w:rFonts w:ascii="Arial" w:hAnsi="Arial"/>
                          <w:sz w:val="18"/>
                          <w:szCs w:val="18"/>
                          <w:lang w:val="en-US"/>
                        </w:rPr>
                        <w:t xml:space="preserve"> DT-ALI.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7F51B7" wp14:editId="0D6EBDAA">
                <wp:simplePos x="0" y="0"/>
                <wp:positionH relativeFrom="column">
                  <wp:posOffset>247015</wp:posOffset>
                </wp:positionH>
                <wp:positionV relativeFrom="paragraph">
                  <wp:posOffset>949960</wp:posOffset>
                </wp:positionV>
                <wp:extent cx="1692275" cy="1200150"/>
                <wp:effectExtent l="0" t="0" r="0" b="0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2275" cy="12001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311" w:rsidRPr="00205311" w:rsidRDefault="00205311" w:rsidP="00205311">
                            <w:pPr>
                              <w:jc w:val="center"/>
                              <w:rPr>
                                <w:rFonts w:ascii="Arial" w:hAnsi="Arial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205311">
                              <w:rPr>
                                <w:rFonts w:ascii="Arial" w:hAnsi="Arial"/>
                                <w:sz w:val="14"/>
                                <w:szCs w:val="16"/>
                                <w:lang w:val="en-US"/>
                              </w:rPr>
                              <w:t>(C)</w:t>
                            </w:r>
                            <w:ins w:id="14" w:author="mancini_c" w:date="2013-02-12T11:48:00Z">
                              <w:r w:rsidRPr="00205311">
                                <w:rPr>
                                  <w:rFonts w:ascii="Arial" w:hAnsi="Arial"/>
                                  <w:sz w:val="14"/>
                                  <w:szCs w:val="16"/>
                                  <w:lang w:val="en-US"/>
                                </w:rPr>
                                <w:t xml:space="preserve"> DT-</w:t>
                              </w:r>
                            </w:ins>
                            <w:r w:rsidRPr="00205311">
                              <w:rPr>
                                <w:rFonts w:ascii="Arial" w:hAnsi="Arial"/>
                                <w:sz w:val="14"/>
                                <w:szCs w:val="16"/>
                                <w:lang w:val="en-US"/>
                              </w:rPr>
                              <w:t>ALI requirement covered by an existing MRBR task?</w:t>
                            </w:r>
                          </w:p>
                          <w:p w:rsidR="00205311" w:rsidRPr="00205311" w:rsidRDefault="00205311" w:rsidP="00205311">
                            <w:pPr>
                              <w:rPr>
                                <w:sz w:val="14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6" type="#_x0000_t4" style="position:absolute;left:0;text-align:left;margin-left:19.45pt;margin-top:74.8pt;width:133.25pt;height:9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">
                <v:textbox>
                  <w:txbxContent>
                    <w:p w:rsidR="00205311" w:rsidRPr="00205311" w:rsidRDefault="00205311" w:rsidP="00205311">
                      <w:pPr>
                        <w:jc w:val="center"/>
                        <w:rPr>
                          <w:rFonts w:ascii="Arial" w:hAnsi="Arial"/>
                          <w:sz w:val="14"/>
                          <w:szCs w:val="16"/>
                          <w:lang w:val="en-US"/>
                        </w:rPr>
                      </w:pPr>
                      <w:r w:rsidRPr="00205311">
                        <w:rPr>
                          <w:rFonts w:ascii="Arial" w:hAnsi="Arial"/>
                          <w:sz w:val="14"/>
                          <w:szCs w:val="16"/>
                          <w:lang w:val="en-US"/>
                        </w:rPr>
                        <w:t>(C)</w:t>
                      </w:r>
                      <w:ins w:id="27" w:author="mancini_c" w:date="2013-02-12T11:48:00Z">
                        <w:r w:rsidRPr="00205311">
                          <w:rPr>
                            <w:rFonts w:ascii="Arial" w:hAnsi="Arial"/>
                            <w:sz w:val="14"/>
                            <w:szCs w:val="16"/>
                            <w:lang w:val="en-US"/>
                          </w:rPr>
                          <w:t xml:space="preserve"> DT-</w:t>
                        </w:r>
                      </w:ins>
                      <w:r w:rsidRPr="00205311">
                        <w:rPr>
                          <w:rFonts w:ascii="Arial" w:hAnsi="Arial"/>
                          <w:sz w:val="14"/>
                          <w:szCs w:val="16"/>
                          <w:lang w:val="en-US"/>
                        </w:rPr>
                        <w:t>ALI requirement covered by an existing MRBR task?</w:t>
                      </w:r>
                    </w:p>
                    <w:p w:rsidR="00205311" w:rsidRPr="00205311" w:rsidRDefault="00205311" w:rsidP="00205311">
                      <w:pPr>
                        <w:rPr>
                          <w:sz w:val="14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72B6C07" wp14:editId="57DC527C">
            <wp:simplePos x="0" y="0"/>
            <wp:positionH relativeFrom="column">
              <wp:posOffset>381000</wp:posOffset>
            </wp:positionH>
            <wp:positionV relativeFrom="paragraph">
              <wp:posOffset>2606675</wp:posOffset>
            </wp:positionV>
            <wp:extent cx="1351915" cy="612140"/>
            <wp:effectExtent l="0" t="0" r="635" b="0"/>
            <wp:wrapNone/>
            <wp:docPr id="1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A554852" wp14:editId="74C4537E">
            <wp:simplePos x="0" y="0"/>
            <wp:positionH relativeFrom="column">
              <wp:posOffset>381000</wp:posOffset>
            </wp:positionH>
            <wp:positionV relativeFrom="paragraph">
              <wp:posOffset>1167765</wp:posOffset>
            </wp:positionV>
            <wp:extent cx="1383665" cy="739775"/>
            <wp:effectExtent l="0" t="0" r="6985" b="3175"/>
            <wp:wrapNone/>
            <wp:docPr id="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inline distT="0" distB="0" distL="0" distR="0" wp14:anchorId="435632CA" wp14:editId="5CE74A45">
            <wp:extent cx="5943600" cy="4362450"/>
            <wp:effectExtent l="0" t="0" r="0" b="0"/>
            <wp:docPr id="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5" w:name="_GoBack"/>
      <w:bookmarkEnd w:id="15"/>
    </w:p>
    <w:p w:rsidR="00205311" w:rsidRDefault="00205311">
      <w:pPr>
        <w:rPr>
          <w:rFonts w:ascii="Arial" w:hAnsi="Arial" w:cs="Arial"/>
          <w:sz w:val="20"/>
        </w:rPr>
      </w:pPr>
    </w:p>
    <w:p w:rsidR="005C2A6B" w:rsidRDefault="005C2A6B" w:rsidP="008A21BC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</w:rPr>
      </w:pPr>
    </w:p>
    <w:p w:rsidR="000B1A44" w:rsidRDefault="000B1A44" w:rsidP="005661C0">
      <w:pPr>
        <w:tabs>
          <w:tab w:val="left" w:pos="1701"/>
        </w:tabs>
        <w:spacing w:after="60"/>
        <w:rPr>
          <w:rFonts w:ascii="Arial" w:hAnsi="Arial" w:cs="Arial"/>
          <w:sz w:val="20"/>
        </w:rPr>
      </w:pPr>
    </w:p>
    <w:p w:rsidR="0066518E" w:rsidRDefault="0066518E">
      <w:pPr>
        <w:tabs>
          <w:tab w:val="left" w:pos="1701"/>
        </w:tabs>
        <w:rPr>
          <w:b/>
        </w:rPr>
      </w:pPr>
    </w:p>
    <w:p w:rsidR="00205311" w:rsidRDefault="00205311">
      <w:pPr>
        <w:rPr>
          <w:b/>
        </w:rPr>
      </w:pPr>
      <w:r>
        <w:rPr>
          <w:b/>
        </w:rPr>
        <w:br w:type="page"/>
      </w:r>
    </w:p>
    <w:p w:rsidR="0066518E" w:rsidRDefault="0066518E">
      <w:pPr>
        <w:tabs>
          <w:tab w:val="left" w:pos="1701"/>
        </w:tabs>
        <w:rPr>
          <w:b/>
        </w:rPr>
      </w:pPr>
    </w:p>
    <w:p w:rsidR="0048142E" w:rsidRDefault="0048142E"/>
    <w:p w:rsidR="0048142E" w:rsidRDefault="00481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IMRBPB Position:</w:t>
      </w:r>
    </w:p>
    <w:p w:rsidR="0048142E" w:rsidRDefault="00481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Date:</w:t>
      </w:r>
    </w:p>
    <w:p w:rsidR="0048142E" w:rsidRDefault="00481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Position:</w:t>
      </w:r>
    </w:p>
    <w:p w:rsidR="0048142E" w:rsidRDefault="00481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8142E" w:rsidRDefault="00481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8142E" w:rsidRDefault="00481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  <w:r>
        <w:rPr>
          <w:b/>
        </w:rPr>
        <w:t>Status of Issue Paper (when closed state the closure date):</w:t>
      </w: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  <w:r>
        <w:rPr>
          <w:b/>
        </w:rPr>
        <w:t>Recommendation for implementation:</w:t>
      </w: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pPr>
        <w:rPr>
          <w:b/>
        </w:rPr>
      </w:pPr>
    </w:p>
    <w:p w:rsidR="0048142E" w:rsidRDefault="0048142E">
      <w:r>
        <w:rPr>
          <w:b/>
        </w:rPr>
        <w:t xml:space="preserve">Important Note:  </w:t>
      </w:r>
      <w:r>
        <w:t>The IMRBPB positions are not policy.  Positions become policy only when the policy is issued formally by the appropriate National Aviation Authority.</w:t>
      </w:r>
    </w:p>
    <w:p w:rsidR="0048142E" w:rsidRDefault="0048142E">
      <w:pPr>
        <w:ind w:left="720" w:hanging="720"/>
        <w:rPr>
          <w:lang w:val="en-US"/>
        </w:rPr>
      </w:pPr>
    </w:p>
    <w:p w:rsidR="0048142E" w:rsidRDefault="0048142E">
      <w:pPr>
        <w:tabs>
          <w:tab w:val="left" w:pos="810"/>
          <w:tab w:val="left" w:pos="1620"/>
        </w:tabs>
        <w:ind w:left="2160" w:hanging="2160"/>
        <w:rPr>
          <w:lang w:val="en-US"/>
        </w:rPr>
      </w:pPr>
    </w:p>
    <w:p w:rsidR="0048142E" w:rsidRDefault="0048142E">
      <w:pPr>
        <w:tabs>
          <w:tab w:val="left" w:pos="810"/>
        </w:tabs>
        <w:ind w:left="2160" w:hanging="2160"/>
        <w:rPr>
          <w:b/>
          <w:lang w:val="en-US"/>
        </w:rPr>
      </w:pPr>
      <w:r>
        <w:rPr>
          <w:b/>
          <w:lang w:val="en-US"/>
        </w:rPr>
        <w:tab/>
      </w:r>
    </w:p>
    <w:p w:rsidR="0048142E" w:rsidRDefault="0048142E">
      <w:pPr>
        <w:tabs>
          <w:tab w:val="left" w:pos="810"/>
        </w:tabs>
        <w:ind w:left="2160" w:hanging="2160"/>
        <w:rPr>
          <w:b/>
          <w:lang w:val="en-US"/>
        </w:rPr>
      </w:pPr>
    </w:p>
    <w:p w:rsidR="0048142E" w:rsidRDefault="0048142E">
      <w:pPr>
        <w:tabs>
          <w:tab w:val="left" w:pos="810"/>
        </w:tabs>
        <w:ind w:left="2160" w:hanging="2160"/>
        <w:rPr>
          <w:b/>
          <w:lang w:val="en-US"/>
        </w:rPr>
      </w:pPr>
    </w:p>
    <w:p w:rsidR="0048142E" w:rsidRDefault="0048142E">
      <w:pPr>
        <w:tabs>
          <w:tab w:val="left" w:pos="810"/>
        </w:tabs>
        <w:ind w:left="2160" w:hanging="2160"/>
        <w:rPr>
          <w:b/>
          <w:color w:val="000000"/>
          <w:lang w:val="en-US"/>
        </w:rPr>
      </w:pPr>
    </w:p>
    <w:p w:rsidR="0048142E" w:rsidRDefault="0048142E">
      <w:pPr>
        <w:tabs>
          <w:tab w:val="left" w:pos="810"/>
        </w:tabs>
        <w:ind w:left="2160" w:hanging="2160"/>
        <w:rPr>
          <w:b/>
          <w:color w:val="000000"/>
          <w:lang w:val="en-US"/>
        </w:rPr>
      </w:pPr>
    </w:p>
    <w:p w:rsidR="00B42F76" w:rsidRDefault="00B42F76" w:rsidP="00205311">
      <w:pPr>
        <w:tabs>
          <w:tab w:val="left" w:pos="810"/>
        </w:tabs>
        <w:rPr>
          <w:b/>
          <w:color w:val="FF6600"/>
          <w:lang w:val="en-US"/>
        </w:rPr>
      </w:pPr>
    </w:p>
    <w:sectPr w:rsidR="00B42F76">
      <w:headerReference w:type="default" r:id="rId12"/>
      <w:footerReference w:type="default" r:id="rId13"/>
      <w:pgSz w:w="11907" w:h="16840" w:code="9"/>
      <w:pgMar w:top="1699" w:right="1017" w:bottom="850" w:left="1411" w:header="850" w:footer="562" w:gutter="0"/>
      <w:paperSrc w:first="11" w:other="1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159" w:rsidRDefault="00DE2159">
      <w:r>
        <w:separator/>
      </w:r>
    </w:p>
  </w:endnote>
  <w:endnote w:type="continuationSeparator" w:id="0">
    <w:p w:rsidR="00DE2159" w:rsidRDefault="00DE2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DD" w:rsidRDefault="00F878DD">
    <w:pPr>
      <w:pStyle w:val="Footer"/>
      <w:rPr>
        <w:lang w:val="fr-BE"/>
      </w:rPr>
    </w:pPr>
    <w:r>
      <w:rPr>
        <w:lang w:val="fr-BE"/>
      </w:rPr>
      <w:t>IP Template Rev  2, dated 22/02/2007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159" w:rsidRDefault="00DE2159">
      <w:r>
        <w:separator/>
      </w:r>
    </w:p>
  </w:footnote>
  <w:footnote w:type="continuationSeparator" w:id="0">
    <w:p w:rsidR="00DE2159" w:rsidRDefault="00DE2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DD" w:rsidRDefault="00F878DD">
    <w:pPr>
      <w:pStyle w:val="Header"/>
      <w:jc w:val="center"/>
      <w:rPr>
        <w:b/>
        <w:i/>
      </w:rPr>
    </w:pPr>
    <w:r>
      <w:rPr>
        <w:b/>
        <w:i/>
      </w:rPr>
      <w:t>International Maintenance Review Board Policy Board (IMRBPB)</w:t>
    </w:r>
  </w:p>
  <w:p w:rsidR="00F878DD" w:rsidRDefault="00F878DD">
    <w:pPr>
      <w:pStyle w:val="Header"/>
      <w:jc w:val="center"/>
      <w:rPr>
        <w:b/>
        <w:i/>
        <w:sz w:val="20"/>
      </w:rPr>
    </w:pPr>
    <w:r>
      <w:rPr>
        <w:b/>
        <w:i/>
      </w:rPr>
      <w:t>Issue Paper (IP)</w:t>
    </w:r>
  </w:p>
  <w:p w:rsidR="00F878DD" w:rsidRDefault="00F878DD">
    <w:pPr>
      <w:pStyle w:val="Header"/>
      <w:rPr>
        <w:b/>
        <w:i/>
        <w:sz w:val="20"/>
      </w:rPr>
    </w:pPr>
    <w:r>
      <w:rPr>
        <w:b/>
        <w:i/>
        <w:sz w:val="20"/>
      </w:rPr>
      <w:t xml:space="preserve">Initial Date </w:t>
    </w:r>
    <w:r w:rsidR="00173393">
      <w:rPr>
        <w:b/>
        <w:i/>
        <w:sz w:val="20"/>
      </w:rPr>
      <w:t>1-MAR-2013</w:t>
    </w:r>
  </w:p>
  <w:p w:rsidR="00F878DD" w:rsidRDefault="00F878DD">
    <w:pPr>
      <w:pStyle w:val="Header"/>
      <w:rPr>
        <w:b/>
        <w:i/>
        <w:sz w:val="20"/>
      </w:rPr>
    </w:pPr>
    <w:r>
      <w:rPr>
        <w:b/>
        <w:i/>
        <w:sz w:val="20"/>
      </w:rPr>
      <w:t xml:space="preserve">IP Number: </w:t>
    </w:r>
    <w:r w:rsidR="00E85F31">
      <w:rPr>
        <w:b/>
        <w:i/>
        <w:sz w:val="20"/>
      </w:rPr>
      <w:t>CIP-IND-</w:t>
    </w:r>
    <w:r>
      <w:rPr>
        <w:b/>
        <w:i/>
        <w:sz w:val="20"/>
      </w:rPr>
      <w:t>2008-</w:t>
    </w:r>
    <w:r w:rsidR="00173393">
      <w:rPr>
        <w:b/>
        <w:i/>
        <w:sz w:val="20"/>
      </w:rPr>
      <w:t>0</w:t>
    </w:r>
    <w:r>
      <w:rPr>
        <w:b/>
        <w:i/>
        <w:sz w:val="20"/>
      </w:rPr>
      <w:t>3</w:t>
    </w:r>
  </w:p>
  <w:p w:rsidR="00F878DD" w:rsidRDefault="00F878DD">
    <w:pPr>
      <w:pStyle w:val="Header"/>
      <w:rPr>
        <w:b/>
        <w:i/>
        <w:sz w:val="20"/>
      </w:rPr>
    </w:pPr>
    <w:r>
      <w:rPr>
        <w:b/>
        <w:i/>
        <w:sz w:val="20"/>
      </w:rPr>
      <w:t>Revision</w:t>
    </w:r>
    <w:r w:rsidR="0017036F">
      <w:rPr>
        <w:b/>
        <w:i/>
        <w:sz w:val="20"/>
      </w:rPr>
      <w:t xml:space="preserve"> 0</w:t>
    </w:r>
    <w:r>
      <w:rPr>
        <w:b/>
        <w:i/>
        <w:sz w:val="20"/>
      </w:rPr>
      <w:t xml:space="preserve"> / Date: </w:t>
    </w:r>
    <w:r w:rsidR="00173393">
      <w:rPr>
        <w:b/>
        <w:i/>
        <w:sz w:val="20"/>
      </w:rPr>
      <w:t>1-MAR-2103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5D6B"/>
    <w:multiLevelType w:val="hybridMultilevel"/>
    <w:tmpl w:val="46ACA7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332D4"/>
    <w:multiLevelType w:val="hybridMultilevel"/>
    <w:tmpl w:val="1FAED180"/>
    <w:lvl w:ilvl="0" w:tplc="500A1CC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6814D5"/>
    <w:multiLevelType w:val="hybridMultilevel"/>
    <w:tmpl w:val="A9941B6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33644084"/>
    <w:multiLevelType w:val="hybridMultilevel"/>
    <w:tmpl w:val="5CEEAE30"/>
    <w:lvl w:ilvl="0" w:tplc="08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809000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8090003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8090005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809000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8090003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8090005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4">
    <w:nsid w:val="37CA79F0"/>
    <w:multiLevelType w:val="hybridMultilevel"/>
    <w:tmpl w:val="58E247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3363930"/>
    <w:multiLevelType w:val="hybridMultilevel"/>
    <w:tmpl w:val="4A8C745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94641"/>
    <w:multiLevelType w:val="hybridMultilevel"/>
    <w:tmpl w:val="F828A0E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66495609"/>
    <w:multiLevelType w:val="hybridMultilevel"/>
    <w:tmpl w:val="289C4EDA"/>
    <w:lvl w:ilvl="0" w:tplc="F3F45D14">
      <w:start w:val="4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>
    <w:nsid w:val="79C3104C"/>
    <w:multiLevelType w:val="hybridMultilevel"/>
    <w:tmpl w:val="88A6B276"/>
    <w:lvl w:ilvl="0" w:tplc="F3F45D14">
      <w:start w:val="4"/>
      <w:numFmt w:val="bullet"/>
      <w:lvlText w:val="-"/>
      <w:lvlJc w:val="left"/>
      <w:pPr>
        <w:ind w:left="-5247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-452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-380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-308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-236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-164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-92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-20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513" w:hanging="360"/>
      </w:pPr>
      <w:rPr>
        <w:rFonts w:ascii="Wingdings" w:hAnsi="Wingdings" w:hint="default"/>
      </w:rPr>
    </w:lvl>
  </w:abstractNum>
  <w:abstractNum w:abstractNumId="9">
    <w:nsid w:val="7D2959C4"/>
    <w:multiLevelType w:val="hybridMultilevel"/>
    <w:tmpl w:val="50C6468A"/>
    <w:lvl w:ilvl="0" w:tplc="0D5C049C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>
    <w:nsid w:val="7DEF0B2E"/>
    <w:multiLevelType w:val="hybridMultilevel"/>
    <w:tmpl w:val="69043E24"/>
    <w:lvl w:ilvl="0" w:tplc="8C02D0A8">
      <w:numFmt w:val="bullet"/>
      <w:lvlText w:val=""/>
      <w:lvlJc w:val="left"/>
      <w:pPr>
        <w:ind w:left="2055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8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6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D9"/>
    <w:rsid w:val="00011443"/>
    <w:rsid w:val="00017851"/>
    <w:rsid w:val="00036FE8"/>
    <w:rsid w:val="00044575"/>
    <w:rsid w:val="0004468E"/>
    <w:rsid w:val="00065DB8"/>
    <w:rsid w:val="000715CD"/>
    <w:rsid w:val="000B1A44"/>
    <w:rsid w:val="000B484F"/>
    <w:rsid w:val="000D05D9"/>
    <w:rsid w:val="000F0F99"/>
    <w:rsid w:val="000F4D27"/>
    <w:rsid w:val="00101565"/>
    <w:rsid w:val="001028D7"/>
    <w:rsid w:val="00111576"/>
    <w:rsid w:val="00113C93"/>
    <w:rsid w:val="00122F46"/>
    <w:rsid w:val="00126907"/>
    <w:rsid w:val="00145B6E"/>
    <w:rsid w:val="0017036F"/>
    <w:rsid w:val="00173393"/>
    <w:rsid w:val="00181D5C"/>
    <w:rsid w:val="00187D60"/>
    <w:rsid w:val="00192B7A"/>
    <w:rsid w:val="00195A4C"/>
    <w:rsid w:val="001A0ED3"/>
    <w:rsid w:val="001A62F7"/>
    <w:rsid w:val="001C4C7B"/>
    <w:rsid w:val="001D27AC"/>
    <w:rsid w:val="001E0285"/>
    <w:rsid w:val="001F690E"/>
    <w:rsid w:val="00205311"/>
    <w:rsid w:val="00211E82"/>
    <w:rsid w:val="0022130A"/>
    <w:rsid w:val="00222513"/>
    <w:rsid w:val="002256A0"/>
    <w:rsid w:val="00242FC9"/>
    <w:rsid w:val="0025336E"/>
    <w:rsid w:val="00254986"/>
    <w:rsid w:val="002B3549"/>
    <w:rsid w:val="002B531B"/>
    <w:rsid w:val="002B7E80"/>
    <w:rsid w:val="00305500"/>
    <w:rsid w:val="003153A3"/>
    <w:rsid w:val="00323220"/>
    <w:rsid w:val="00324EBA"/>
    <w:rsid w:val="003275C0"/>
    <w:rsid w:val="003428BF"/>
    <w:rsid w:val="00352B03"/>
    <w:rsid w:val="00364428"/>
    <w:rsid w:val="003834FC"/>
    <w:rsid w:val="00383FFD"/>
    <w:rsid w:val="003A0293"/>
    <w:rsid w:val="003A7130"/>
    <w:rsid w:val="003C3EA2"/>
    <w:rsid w:val="003D5162"/>
    <w:rsid w:val="003D6163"/>
    <w:rsid w:val="003E1176"/>
    <w:rsid w:val="00406745"/>
    <w:rsid w:val="004105F0"/>
    <w:rsid w:val="00425E98"/>
    <w:rsid w:val="00430BCA"/>
    <w:rsid w:val="004337D8"/>
    <w:rsid w:val="0044014F"/>
    <w:rsid w:val="004404A4"/>
    <w:rsid w:val="00461994"/>
    <w:rsid w:val="0048142E"/>
    <w:rsid w:val="00481A74"/>
    <w:rsid w:val="004A537A"/>
    <w:rsid w:val="004B2A4F"/>
    <w:rsid w:val="004C581C"/>
    <w:rsid w:val="004D5D18"/>
    <w:rsid w:val="004D7566"/>
    <w:rsid w:val="0050184A"/>
    <w:rsid w:val="00515C6F"/>
    <w:rsid w:val="00520648"/>
    <w:rsid w:val="005269B5"/>
    <w:rsid w:val="00541755"/>
    <w:rsid w:val="0054196C"/>
    <w:rsid w:val="00565A14"/>
    <w:rsid w:val="005660E2"/>
    <w:rsid w:val="005661C0"/>
    <w:rsid w:val="00597919"/>
    <w:rsid w:val="005A663F"/>
    <w:rsid w:val="005C2A6B"/>
    <w:rsid w:val="005C2A88"/>
    <w:rsid w:val="006144AB"/>
    <w:rsid w:val="00615465"/>
    <w:rsid w:val="00624157"/>
    <w:rsid w:val="00631C78"/>
    <w:rsid w:val="0063640C"/>
    <w:rsid w:val="0066518E"/>
    <w:rsid w:val="00674018"/>
    <w:rsid w:val="00694197"/>
    <w:rsid w:val="006D732C"/>
    <w:rsid w:val="006F38D3"/>
    <w:rsid w:val="006F422D"/>
    <w:rsid w:val="00706272"/>
    <w:rsid w:val="00712139"/>
    <w:rsid w:val="00733A9F"/>
    <w:rsid w:val="007769D4"/>
    <w:rsid w:val="007A24A6"/>
    <w:rsid w:val="007B0935"/>
    <w:rsid w:val="007C3B09"/>
    <w:rsid w:val="007D67EB"/>
    <w:rsid w:val="007F2058"/>
    <w:rsid w:val="00800D75"/>
    <w:rsid w:val="008020FF"/>
    <w:rsid w:val="008051CE"/>
    <w:rsid w:val="00846D6F"/>
    <w:rsid w:val="008514D6"/>
    <w:rsid w:val="008602D6"/>
    <w:rsid w:val="00863B25"/>
    <w:rsid w:val="0086499E"/>
    <w:rsid w:val="00867BB7"/>
    <w:rsid w:val="00870727"/>
    <w:rsid w:val="008825A4"/>
    <w:rsid w:val="00882F40"/>
    <w:rsid w:val="00891494"/>
    <w:rsid w:val="008A21BC"/>
    <w:rsid w:val="008A6EBF"/>
    <w:rsid w:val="008E052F"/>
    <w:rsid w:val="008E4332"/>
    <w:rsid w:val="008E4ABD"/>
    <w:rsid w:val="00904875"/>
    <w:rsid w:val="00932DBB"/>
    <w:rsid w:val="00934299"/>
    <w:rsid w:val="0094617D"/>
    <w:rsid w:val="00946351"/>
    <w:rsid w:val="00992C5E"/>
    <w:rsid w:val="009B51D2"/>
    <w:rsid w:val="009B555A"/>
    <w:rsid w:val="009B7B9D"/>
    <w:rsid w:val="009C2C07"/>
    <w:rsid w:val="009C48FC"/>
    <w:rsid w:val="009D6065"/>
    <w:rsid w:val="00A05AC2"/>
    <w:rsid w:val="00A074A3"/>
    <w:rsid w:val="00A10371"/>
    <w:rsid w:val="00A12353"/>
    <w:rsid w:val="00A21DE1"/>
    <w:rsid w:val="00A27A50"/>
    <w:rsid w:val="00A37A0E"/>
    <w:rsid w:val="00A41E27"/>
    <w:rsid w:val="00A43097"/>
    <w:rsid w:val="00A53EA5"/>
    <w:rsid w:val="00A90F7C"/>
    <w:rsid w:val="00A97C99"/>
    <w:rsid w:val="00AB7038"/>
    <w:rsid w:val="00AE7F11"/>
    <w:rsid w:val="00B42F76"/>
    <w:rsid w:val="00B44F8A"/>
    <w:rsid w:val="00B9032F"/>
    <w:rsid w:val="00BA0CA0"/>
    <w:rsid w:val="00BA429D"/>
    <w:rsid w:val="00BB2952"/>
    <w:rsid w:val="00BC45EC"/>
    <w:rsid w:val="00BD4ABB"/>
    <w:rsid w:val="00BE37D2"/>
    <w:rsid w:val="00C01ECE"/>
    <w:rsid w:val="00C05C98"/>
    <w:rsid w:val="00C21C81"/>
    <w:rsid w:val="00C22F73"/>
    <w:rsid w:val="00C31569"/>
    <w:rsid w:val="00C448F7"/>
    <w:rsid w:val="00C50813"/>
    <w:rsid w:val="00CA39C6"/>
    <w:rsid w:val="00CA473F"/>
    <w:rsid w:val="00CD6139"/>
    <w:rsid w:val="00D27EE7"/>
    <w:rsid w:val="00D30029"/>
    <w:rsid w:val="00D819CE"/>
    <w:rsid w:val="00D86209"/>
    <w:rsid w:val="00DA2D0E"/>
    <w:rsid w:val="00DA4017"/>
    <w:rsid w:val="00DC7416"/>
    <w:rsid w:val="00DE2159"/>
    <w:rsid w:val="00DF06BF"/>
    <w:rsid w:val="00DF12FD"/>
    <w:rsid w:val="00DF38C9"/>
    <w:rsid w:val="00E10EF5"/>
    <w:rsid w:val="00E14127"/>
    <w:rsid w:val="00E21E30"/>
    <w:rsid w:val="00E37E7F"/>
    <w:rsid w:val="00E4106E"/>
    <w:rsid w:val="00E62FAF"/>
    <w:rsid w:val="00E72B74"/>
    <w:rsid w:val="00E73F2D"/>
    <w:rsid w:val="00E81649"/>
    <w:rsid w:val="00E85F31"/>
    <w:rsid w:val="00E95E8B"/>
    <w:rsid w:val="00E96752"/>
    <w:rsid w:val="00EC005E"/>
    <w:rsid w:val="00EC4AD2"/>
    <w:rsid w:val="00EC790A"/>
    <w:rsid w:val="00F25303"/>
    <w:rsid w:val="00F368BF"/>
    <w:rsid w:val="00F61BDF"/>
    <w:rsid w:val="00F6319C"/>
    <w:rsid w:val="00F65119"/>
    <w:rsid w:val="00F66677"/>
    <w:rsid w:val="00F67F78"/>
    <w:rsid w:val="00F81472"/>
    <w:rsid w:val="00F878DD"/>
    <w:rsid w:val="00FA1DEB"/>
    <w:rsid w:val="00FA2B89"/>
    <w:rsid w:val="00FA559D"/>
    <w:rsid w:val="00FB0DBC"/>
    <w:rsid w:val="00FC6153"/>
    <w:rsid w:val="00FE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paragraph" w:styleId="BalloonText">
    <w:name w:val="Balloon Text"/>
    <w:basedOn w:val="Normal"/>
    <w:semiHidden/>
    <w:rsid w:val="0011157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11E82"/>
    <w:rPr>
      <w:sz w:val="16"/>
      <w:szCs w:val="16"/>
    </w:rPr>
  </w:style>
  <w:style w:type="paragraph" w:styleId="CommentText">
    <w:name w:val="annotation text"/>
    <w:basedOn w:val="Normal"/>
    <w:semiHidden/>
    <w:rsid w:val="00211E82"/>
    <w:rPr>
      <w:sz w:val="20"/>
    </w:rPr>
  </w:style>
  <w:style w:type="paragraph" w:styleId="CommentSubject">
    <w:name w:val="annotation subject"/>
    <w:basedOn w:val="CommentText"/>
    <w:next w:val="CommentText"/>
    <w:semiHidden/>
    <w:rsid w:val="00211E82"/>
    <w:rPr>
      <w:b/>
      <w:bCs/>
    </w:rPr>
  </w:style>
  <w:style w:type="paragraph" w:styleId="ListParagraph">
    <w:name w:val="List Paragraph"/>
    <w:basedOn w:val="Normal"/>
    <w:uiPriority w:val="34"/>
    <w:qFormat/>
    <w:rsid w:val="00242FC9"/>
    <w:pPr>
      <w:ind w:left="720"/>
    </w:pPr>
  </w:style>
  <w:style w:type="character" w:styleId="FollowedHyperlink">
    <w:name w:val="FollowedHyperlink"/>
    <w:uiPriority w:val="99"/>
    <w:semiHidden/>
    <w:unhideWhenUsed/>
    <w:rsid w:val="00BB295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pPr>
      <w:ind w:left="360"/>
    </w:pPr>
    <w:rPr>
      <w:lang w:val="en-US"/>
    </w:rPr>
  </w:style>
  <w:style w:type="paragraph" w:styleId="BalloonText">
    <w:name w:val="Balloon Text"/>
    <w:basedOn w:val="Normal"/>
    <w:semiHidden/>
    <w:rsid w:val="0011157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211E82"/>
    <w:rPr>
      <w:sz w:val="16"/>
      <w:szCs w:val="16"/>
    </w:rPr>
  </w:style>
  <w:style w:type="paragraph" w:styleId="CommentText">
    <w:name w:val="annotation text"/>
    <w:basedOn w:val="Normal"/>
    <w:semiHidden/>
    <w:rsid w:val="00211E82"/>
    <w:rPr>
      <w:sz w:val="20"/>
    </w:rPr>
  </w:style>
  <w:style w:type="paragraph" w:styleId="CommentSubject">
    <w:name w:val="annotation subject"/>
    <w:basedOn w:val="CommentText"/>
    <w:next w:val="CommentText"/>
    <w:semiHidden/>
    <w:rsid w:val="00211E82"/>
    <w:rPr>
      <w:b/>
      <w:bCs/>
    </w:rPr>
  </w:style>
  <w:style w:type="paragraph" w:styleId="ListParagraph">
    <w:name w:val="List Paragraph"/>
    <w:basedOn w:val="Normal"/>
    <w:uiPriority w:val="34"/>
    <w:qFormat/>
    <w:rsid w:val="00242FC9"/>
    <w:pPr>
      <w:ind w:left="720"/>
    </w:pPr>
  </w:style>
  <w:style w:type="character" w:styleId="FollowedHyperlink">
    <w:name w:val="FollowedHyperlink"/>
    <w:uiPriority w:val="99"/>
    <w:semiHidden/>
    <w:unhideWhenUsed/>
    <w:rsid w:val="00BB295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532</Words>
  <Characters>2981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CIP 2008-3 ALI vs. SSI</vt:lpstr>
      <vt:lpstr>CIP 2008-3 ALI vs. SSI</vt:lpstr>
    </vt:vector>
  </TitlesOfParts>
  <Company>Central JAA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CIP 2008-3 ALI vs. SSI</dc:title>
  <dc:creator>8040dysz5563</dc:creator>
  <cp:lastModifiedBy>Conn, Paul</cp:lastModifiedBy>
  <cp:revision>7</cp:revision>
  <cp:lastPrinted>2013-02-14T22:17:00Z</cp:lastPrinted>
  <dcterms:created xsi:type="dcterms:W3CDTF">2013-02-28T17:12:00Z</dcterms:created>
  <dcterms:modified xsi:type="dcterms:W3CDTF">2013-02-28T17:40:00Z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Is Industry Member Appropriate">
    <vt:lpwstr>0</vt:lpwstr>
  </property>
  <property fmtid="{D5CDD505-2E9C-101B-9397-08002B2CF9AE}" pid="4" name="IndustryMemberTopicArea">
    <vt:lpwstr>Engineering &amp; Maintenance</vt:lpwstr>
  </property>
  <property fmtid="{D5CDD505-2E9C-101B-9397-08002B2CF9AE}" pid="5" name="Status">
    <vt:lpwstr/>
  </property>
  <property fmtid="{D5CDD505-2E9C-101B-9397-08002B2CF9AE}" pid="6" name="Issue">
    <vt:lpwstr/>
  </property>
  <property fmtid="{D5CDD505-2E9C-101B-9397-08002B2CF9AE}" pid="7" name="_NewReviewCycle">
    <vt:lpwstr/>
  </property>
</Properties>
</file>